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4B495" w14:textId="77777777" w:rsidR="006D4F93" w:rsidRPr="00137586" w:rsidRDefault="006D4F93" w:rsidP="006D4F93">
      <w:pPr>
        <w:rPr>
          <w:rFonts w:ascii="Arial" w:hAnsi="Arial" w:cs="Arial"/>
        </w:rPr>
      </w:pPr>
    </w:p>
    <w:p w14:paraId="6C54B496" w14:textId="77777777" w:rsidR="006D4F93" w:rsidRPr="00137586" w:rsidRDefault="006D4F93" w:rsidP="006D4F93">
      <w:pPr>
        <w:rPr>
          <w:rFonts w:ascii="Arial" w:hAnsi="Arial" w:cs="Arial"/>
        </w:rPr>
      </w:pPr>
    </w:p>
    <w:p w14:paraId="6C54B497" w14:textId="77777777" w:rsidR="006D4F93" w:rsidRPr="00137586" w:rsidRDefault="006D4F93" w:rsidP="006D4F93">
      <w:pPr>
        <w:jc w:val="center"/>
        <w:rPr>
          <w:rFonts w:ascii="Arial" w:hAnsi="Arial" w:cs="Arial"/>
        </w:rPr>
      </w:pPr>
    </w:p>
    <w:p w14:paraId="6C54B498" w14:textId="77777777" w:rsidR="006D4F93" w:rsidRPr="00137586" w:rsidRDefault="006D4F93" w:rsidP="006D4F93">
      <w:pPr>
        <w:jc w:val="center"/>
        <w:rPr>
          <w:rFonts w:ascii="Arial" w:hAnsi="Arial" w:cs="Arial"/>
        </w:rPr>
      </w:pPr>
    </w:p>
    <w:p w14:paraId="6C54B499" w14:textId="77777777" w:rsidR="006D4F93" w:rsidRPr="00137586" w:rsidRDefault="006D4F93" w:rsidP="006D4F93">
      <w:pPr>
        <w:rPr>
          <w:rFonts w:ascii="Arial" w:hAnsi="Arial" w:cs="Arial"/>
        </w:rPr>
      </w:pPr>
    </w:p>
    <w:p w14:paraId="6C54B49A" w14:textId="77777777" w:rsidR="006D4F93" w:rsidRPr="00137586" w:rsidRDefault="006D4F93" w:rsidP="006D4F93">
      <w:pPr>
        <w:rPr>
          <w:rFonts w:ascii="Arial" w:hAnsi="Arial" w:cs="Arial"/>
        </w:rPr>
      </w:pPr>
    </w:p>
    <w:p w14:paraId="6C54B49B" w14:textId="77777777" w:rsidR="006D4F93" w:rsidRPr="00137586" w:rsidRDefault="006D4F93" w:rsidP="006D4F93">
      <w:pPr>
        <w:rPr>
          <w:rFonts w:ascii="Arial" w:hAnsi="Arial" w:cs="Arial"/>
        </w:rPr>
      </w:pPr>
    </w:p>
    <w:p w14:paraId="6C54B49C" w14:textId="77777777" w:rsidR="006D4F93" w:rsidRPr="00137586" w:rsidRDefault="006D4F93" w:rsidP="006D4F93">
      <w:pPr>
        <w:rPr>
          <w:rFonts w:ascii="Arial" w:hAnsi="Arial" w:cs="Arial"/>
        </w:rPr>
      </w:pPr>
    </w:p>
    <w:p w14:paraId="6C54B49D" w14:textId="77777777" w:rsidR="006D4F93" w:rsidRPr="00137586" w:rsidRDefault="006D4F93" w:rsidP="006D4F93">
      <w:pPr>
        <w:rPr>
          <w:rFonts w:ascii="Arial" w:hAnsi="Arial" w:cs="Arial"/>
        </w:rPr>
      </w:pPr>
    </w:p>
    <w:p w14:paraId="6C54B49E" w14:textId="77777777" w:rsidR="006D4F93" w:rsidRPr="00137586" w:rsidRDefault="006D4F93" w:rsidP="006D4F93">
      <w:pPr>
        <w:rPr>
          <w:rFonts w:ascii="Arial" w:hAnsi="Arial" w:cs="Arial"/>
        </w:rPr>
      </w:pPr>
    </w:p>
    <w:p w14:paraId="6C54B49F" w14:textId="77777777" w:rsidR="006D4F93" w:rsidRPr="00137586" w:rsidRDefault="006D4F93" w:rsidP="006D4F93">
      <w:pPr>
        <w:rPr>
          <w:rFonts w:ascii="Arial" w:hAnsi="Arial" w:cs="Arial"/>
        </w:rPr>
      </w:pPr>
    </w:p>
    <w:p w14:paraId="6C54B4A0" w14:textId="77777777" w:rsidR="006D4F93" w:rsidRPr="00137586" w:rsidRDefault="006D4F93" w:rsidP="006D4F93">
      <w:pPr>
        <w:pStyle w:val="Nzev"/>
        <w:rPr>
          <w:caps/>
          <w:color w:val="000F37"/>
          <w:sz w:val="36"/>
          <w:szCs w:val="36"/>
        </w:rPr>
      </w:pPr>
      <w:bookmarkStart w:id="0" w:name="_Toc258401033"/>
      <w:bookmarkStart w:id="1" w:name="_Toc258402562"/>
      <w:bookmarkStart w:id="2" w:name="_Toc258402708"/>
      <w:bookmarkStart w:id="3" w:name="_Toc258483899"/>
      <w:r w:rsidRPr="00137586">
        <w:rPr>
          <w:caps/>
          <w:color w:val="000F37"/>
          <w:sz w:val="36"/>
          <w:szCs w:val="36"/>
        </w:rPr>
        <w:t>Zadávací dokumentace</w:t>
      </w:r>
      <w:bookmarkEnd w:id="0"/>
      <w:bookmarkEnd w:id="1"/>
      <w:bookmarkEnd w:id="2"/>
      <w:bookmarkEnd w:id="3"/>
    </w:p>
    <w:p w14:paraId="6C54B4A1" w14:textId="77777777" w:rsidR="006D4F93" w:rsidRPr="00137586" w:rsidRDefault="006D4F93" w:rsidP="006D4F93">
      <w:pPr>
        <w:pStyle w:val="Zkladntext2"/>
        <w:spacing w:before="120" w:after="120"/>
        <w:rPr>
          <w:b w:val="0"/>
          <w:i/>
          <w:color w:val="000F37"/>
          <w:szCs w:val="20"/>
        </w:rPr>
      </w:pPr>
      <w:r w:rsidRPr="00137586">
        <w:rPr>
          <w:b w:val="0"/>
          <w:i/>
          <w:color w:val="000F37"/>
          <w:szCs w:val="20"/>
        </w:rPr>
        <w:t xml:space="preserve">podle </w:t>
      </w:r>
      <w:r w:rsidRPr="00137586">
        <w:rPr>
          <w:b w:val="0"/>
          <w:i/>
          <w:szCs w:val="20"/>
        </w:rPr>
        <w:t>§ 28 odst. 1 písm. b) zákona</w:t>
      </w:r>
      <w:r w:rsidRPr="00137586">
        <w:rPr>
          <w:b w:val="0"/>
          <w:i/>
          <w:color w:val="000F37"/>
          <w:szCs w:val="20"/>
        </w:rPr>
        <w:t xml:space="preserve"> č. 134/2016 Sb., o zadávání veřejných zakázek (ZZVZ) </w:t>
      </w:r>
    </w:p>
    <w:p w14:paraId="6C54B4A2" w14:textId="77777777" w:rsidR="006D4F93" w:rsidRPr="00137586" w:rsidRDefault="006D4F93" w:rsidP="006D4F93">
      <w:pPr>
        <w:rPr>
          <w:rFonts w:ascii="Arial" w:hAnsi="Arial" w:cs="Arial"/>
        </w:rPr>
      </w:pPr>
    </w:p>
    <w:p w14:paraId="6C54B4A3" w14:textId="77777777" w:rsidR="006D4F93" w:rsidRPr="00137586" w:rsidRDefault="006D4F93" w:rsidP="006D4F93">
      <w:pPr>
        <w:rPr>
          <w:rFonts w:ascii="Arial" w:hAnsi="Arial" w:cs="Arial"/>
        </w:rPr>
      </w:pPr>
    </w:p>
    <w:p w14:paraId="6C54B4A4" w14:textId="77777777" w:rsidR="006D4F93" w:rsidRPr="00137586" w:rsidRDefault="006D4F93" w:rsidP="006D4F93">
      <w:pPr>
        <w:rPr>
          <w:rFonts w:ascii="Arial" w:hAnsi="Arial" w:cs="Arial"/>
        </w:rPr>
      </w:pPr>
    </w:p>
    <w:p w14:paraId="6C54B4A5" w14:textId="77777777" w:rsidR="006D4F93" w:rsidRPr="00137586" w:rsidRDefault="006D4F93" w:rsidP="006D4F93">
      <w:pPr>
        <w:rPr>
          <w:rFonts w:ascii="Arial" w:hAnsi="Arial" w:cs="Arial"/>
        </w:rPr>
      </w:pPr>
    </w:p>
    <w:p w14:paraId="6C54B4A6" w14:textId="77777777" w:rsidR="006D4F93" w:rsidRPr="00137586" w:rsidRDefault="006D4F93" w:rsidP="006D4F93">
      <w:pPr>
        <w:rPr>
          <w:rFonts w:ascii="Arial" w:hAnsi="Arial" w:cs="Arial"/>
        </w:rPr>
      </w:pPr>
    </w:p>
    <w:p w14:paraId="6C54B4A7" w14:textId="69629755" w:rsidR="006D4F93" w:rsidRPr="00137586" w:rsidRDefault="006D4F93" w:rsidP="006D4F9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4" w:name="_Toc258401034"/>
      <w:bookmarkStart w:id="5" w:name="_Toc258402563"/>
      <w:bookmarkStart w:id="6" w:name="_Toc258402709"/>
      <w:bookmarkStart w:id="7" w:name="_Toc258483900"/>
      <w:r w:rsidRPr="00B65C10">
        <w:rPr>
          <w:rFonts w:ascii="Arial" w:hAnsi="Arial" w:cs="Arial"/>
          <w:b/>
          <w:sz w:val="28"/>
          <w:szCs w:val="28"/>
        </w:rPr>
        <w:t xml:space="preserve">Č. j.:  </w:t>
      </w:r>
      <w:bookmarkStart w:id="8" w:name="Text5"/>
      <w:r w:rsidR="00B65C10" w:rsidRPr="00B65C10">
        <w:rPr>
          <w:rFonts w:ascii="Arial" w:hAnsi="Arial" w:cs="Arial"/>
          <w:b/>
          <w:sz w:val="28"/>
          <w:szCs w:val="28"/>
        </w:rPr>
        <w:t>VZ13</w:t>
      </w:r>
      <w:r w:rsidRPr="00B65C10">
        <w:rPr>
          <w:rFonts w:ascii="Arial" w:hAnsi="Arial" w:cs="Arial"/>
          <w:b/>
          <w:sz w:val="28"/>
          <w:szCs w:val="28"/>
        </w:rPr>
        <w:t>/201</w:t>
      </w:r>
      <w:bookmarkEnd w:id="4"/>
      <w:bookmarkEnd w:id="5"/>
      <w:bookmarkEnd w:id="6"/>
      <w:bookmarkEnd w:id="7"/>
      <w:bookmarkEnd w:id="8"/>
      <w:r w:rsidRPr="00B65C10">
        <w:rPr>
          <w:rFonts w:ascii="Arial" w:hAnsi="Arial" w:cs="Arial"/>
          <w:b/>
          <w:sz w:val="28"/>
          <w:szCs w:val="28"/>
        </w:rPr>
        <w:t xml:space="preserve">7 </w:t>
      </w:r>
    </w:p>
    <w:p w14:paraId="6C54B4A8" w14:textId="77777777" w:rsidR="006D4F93" w:rsidRPr="00137586" w:rsidRDefault="006D4F93" w:rsidP="006D4F93">
      <w:pPr>
        <w:pStyle w:val="Zkladntext2"/>
        <w:spacing w:before="120" w:after="120"/>
        <w:rPr>
          <w:szCs w:val="20"/>
        </w:rPr>
      </w:pPr>
    </w:p>
    <w:p w14:paraId="6C54B4A9" w14:textId="77777777" w:rsidR="006D4F93" w:rsidRPr="00137586" w:rsidRDefault="006D4F93" w:rsidP="006D4F93">
      <w:pPr>
        <w:pStyle w:val="Zkladntext2"/>
        <w:spacing w:before="120" w:after="120"/>
        <w:rPr>
          <w:szCs w:val="20"/>
        </w:rPr>
      </w:pPr>
    </w:p>
    <w:p w14:paraId="6C54B4AA" w14:textId="77777777" w:rsidR="006D4F93" w:rsidRPr="00137586" w:rsidRDefault="006D4F93" w:rsidP="006D4F93">
      <w:pPr>
        <w:pStyle w:val="Zkladntext2"/>
        <w:spacing w:before="120" w:after="120"/>
        <w:rPr>
          <w:szCs w:val="20"/>
        </w:rPr>
      </w:pPr>
    </w:p>
    <w:p w14:paraId="6C54B4AB" w14:textId="77777777" w:rsidR="006D4F93" w:rsidRPr="00137586" w:rsidRDefault="006D4F93" w:rsidP="006D4F93">
      <w:pPr>
        <w:pStyle w:val="Zkladntext2"/>
        <w:spacing w:before="120" w:after="120"/>
        <w:rPr>
          <w:szCs w:val="20"/>
        </w:rPr>
      </w:pPr>
    </w:p>
    <w:p w14:paraId="6C54B4AC" w14:textId="77777777" w:rsidR="006D4F93" w:rsidRPr="00137586" w:rsidRDefault="006D4F93" w:rsidP="006D4F93">
      <w:pPr>
        <w:pStyle w:val="Zkladntext2"/>
        <w:spacing w:before="120" w:after="120"/>
        <w:rPr>
          <w:sz w:val="28"/>
        </w:rPr>
      </w:pPr>
      <w:r w:rsidRPr="00137586">
        <w:rPr>
          <w:sz w:val="28"/>
        </w:rPr>
        <w:t>„</w:t>
      </w:r>
      <w:r>
        <w:rPr>
          <w:sz w:val="28"/>
        </w:rPr>
        <w:t xml:space="preserve">Nákup </w:t>
      </w:r>
      <w:r w:rsidR="009B505A">
        <w:rPr>
          <w:sz w:val="28"/>
        </w:rPr>
        <w:t>kancelářského</w:t>
      </w:r>
      <w:r>
        <w:rPr>
          <w:sz w:val="28"/>
        </w:rPr>
        <w:t xml:space="preserve"> nábytku pro Český rozhlas</w:t>
      </w:r>
      <w:r w:rsidRPr="00137586">
        <w:rPr>
          <w:sz w:val="28"/>
        </w:rPr>
        <w:t>“</w:t>
      </w:r>
    </w:p>
    <w:p w14:paraId="6C54B4AD" w14:textId="77777777" w:rsidR="006D4F93" w:rsidRPr="00137586" w:rsidRDefault="006D4F93" w:rsidP="006D4F93">
      <w:pPr>
        <w:rPr>
          <w:rFonts w:ascii="Arial" w:hAnsi="Arial" w:cs="Arial"/>
        </w:rPr>
      </w:pPr>
    </w:p>
    <w:p w14:paraId="6C54B4AE" w14:textId="77777777" w:rsidR="006D4F93" w:rsidRPr="00137586" w:rsidRDefault="006D4F93" w:rsidP="006D4F93">
      <w:pPr>
        <w:rPr>
          <w:rFonts w:ascii="Arial" w:hAnsi="Arial" w:cs="Arial"/>
        </w:rPr>
      </w:pPr>
    </w:p>
    <w:p w14:paraId="6C54B4AF" w14:textId="77777777" w:rsidR="006D4F93" w:rsidRPr="00137586" w:rsidRDefault="006D4F93" w:rsidP="006D4F93">
      <w:pPr>
        <w:rPr>
          <w:rFonts w:ascii="Arial" w:hAnsi="Arial" w:cs="Arial"/>
        </w:rPr>
      </w:pPr>
    </w:p>
    <w:p w14:paraId="6C54B4B0" w14:textId="77777777" w:rsidR="006D4F93" w:rsidRPr="00137586" w:rsidRDefault="006D4F93" w:rsidP="006D4F93">
      <w:pPr>
        <w:rPr>
          <w:rFonts w:ascii="Arial" w:hAnsi="Arial" w:cs="Arial"/>
        </w:rPr>
      </w:pPr>
    </w:p>
    <w:p w14:paraId="6C54B4B1" w14:textId="77777777" w:rsidR="006D4F93" w:rsidRPr="00137586" w:rsidRDefault="006D4F93" w:rsidP="006D4F93">
      <w:pPr>
        <w:rPr>
          <w:rFonts w:ascii="Arial" w:hAnsi="Arial" w:cs="Arial"/>
        </w:rPr>
      </w:pPr>
    </w:p>
    <w:p w14:paraId="6C54B4B2" w14:textId="77777777" w:rsidR="006D4F93" w:rsidRPr="00137586" w:rsidRDefault="006D4F93" w:rsidP="006D4F93">
      <w:pPr>
        <w:rPr>
          <w:rFonts w:ascii="Arial" w:hAnsi="Arial" w:cs="Arial"/>
        </w:rPr>
      </w:pPr>
    </w:p>
    <w:p w14:paraId="6C54B4B3" w14:textId="77777777" w:rsidR="006D4F93" w:rsidRPr="00137586" w:rsidRDefault="006D4F93" w:rsidP="006D4F93">
      <w:pPr>
        <w:rPr>
          <w:rFonts w:ascii="Arial" w:hAnsi="Arial" w:cs="Arial"/>
        </w:rPr>
      </w:pPr>
    </w:p>
    <w:p w14:paraId="6C54B4B4" w14:textId="77777777" w:rsidR="006D4F93" w:rsidRPr="00137586" w:rsidRDefault="006D4F93" w:rsidP="006D4F93">
      <w:pPr>
        <w:rPr>
          <w:rFonts w:ascii="Arial" w:hAnsi="Arial" w:cs="Arial"/>
        </w:rPr>
      </w:pPr>
    </w:p>
    <w:p w14:paraId="6C54B4B5" w14:textId="77777777" w:rsidR="006D4F93" w:rsidRPr="00137586" w:rsidRDefault="006D4F93" w:rsidP="006D4F93">
      <w:pPr>
        <w:rPr>
          <w:rFonts w:ascii="Arial" w:hAnsi="Arial" w:cs="Arial"/>
        </w:rPr>
      </w:pPr>
    </w:p>
    <w:p w14:paraId="6C54B4B6" w14:textId="77777777" w:rsidR="006D4F93" w:rsidRPr="00137586" w:rsidRDefault="006D4F93" w:rsidP="006D4F93">
      <w:pPr>
        <w:rPr>
          <w:rFonts w:ascii="Arial" w:hAnsi="Arial" w:cs="Arial"/>
        </w:rPr>
      </w:pPr>
    </w:p>
    <w:p w14:paraId="6C54B4B7" w14:textId="77777777" w:rsidR="006D4F93" w:rsidRPr="00137586" w:rsidRDefault="006D4F93" w:rsidP="006D4F93">
      <w:pPr>
        <w:rPr>
          <w:rFonts w:ascii="Arial" w:hAnsi="Arial" w:cs="Arial"/>
        </w:rPr>
      </w:pPr>
    </w:p>
    <w:p w14:paraId="6C54B4B8" w14:textId="77777777" w:rsidR="006D4F93" w:rsidRPr="00137586" w:rsidRDefault="006D4F93" w:rsidP="006D4F93">
      <w:pPr>
        <w:rPr>
          <w:rFonts w:ascii="Arial" w:hAnsi="Arial" w:cs="Arial"/>
        </w:rPr>
      </w:pPr>
    </w:p>
    <w:p w14:paraId="6C54B4B9" w14:textId="77777777" w:rsidR="006D4F93" w:rsidRPr="00137586" w:rsidRDefault="006D4F93" w:rsidP="006D4F93">
      <w:pPr>
        <w:rPr>
          <w:rFonts w:ascii="Arial" w:hAnsi="Arial" w:cs="Arial"/>
        </w:rPr>
      </w:pPr>
    </w:p>
    <w:p w14:paraId="6C54B4BA" w14:textId="77777777" w:rsidR="006D4F93" w:rsidRPr="00137586" w:rsidRDefault="006D4F93" w:rsidP="006D4F93">
      <w:pPr>
        <w:rPr>
          <w:rFonts w:ascii="Arial" w:hAnsi="Arial" w:cs="Arial"/>
        </w:rPr>
      </w:pPr>
    </w:p>
    <w:p w14:paraId="6C54B4BB" w14:textId="77777777" w:rsidR="006D4F93" w:rsidRPr="00137586" w:rsidRDefault="006D4F93" w:rsidP="006D4F93">
      <w:pPr>
        <w:rPr>
          <w:rFonts w:ascii="Arial" w:hAnsi="Arial" w:cs="Arial"/>
        </w:rPr>
      </w:pPr>
    </w:p>
    <w:p w14:paraId="6C54B4BC" w14:textId="77777777" w:rsidR="006D4F93" w:rsidRPr="00137586" w:rsidRDefault="006D4F93" w:rsidP="006D4F93">
      <w:pPr>
        <w:rPr>
          <w:rFonts w:ascii="Arial" w:hAnsi="Arial" w:cs="Arial"/>
        </w:rPr>
      </w:pPr>
    </w:p>
    <w:p w14:paraId="6C54B4BD" w14:textId="77777777" w:rsidR="006D4F93" w:rsidRPr="00137586" w:rsidRDefault="006D4F93" w:rsidP="006D4F93">
      <w:pPr>
        <w:rPr>
          <w:rFonts w:ascii="Arial" w:hAnsi="Arial" w:cs="Arial"/>
        </w:rPr>
      </w:pPr>
    </w:p>
    <w:p w14:paraId="6C54B4BE" w14:textId="77777777" w:rsidR="006D4F93" w:rsidRPr="00137586" w:rsidRDefault="006D4F93" w:rsidP="006D4F93">
      <w:pPr>
        <w:rPr>
          <w:rFonts w:ascii="Arial" w:hAnsi="Arial" w:cs="Arial"/>
        </w:rPr>
      </w:pPr>
    </w:p>
    <w:p w14:paraId="6C54B4BF" w14:textId="77777777" w:rsidR="006D4F93" w:rsidRPr="00137586" w:rsidRDefault="006D4F93" w:rsidP="006D4F93">
      <w:pPr>
        <w:rPr>
          <w:rFonts w:ascii="Arial" w:hAnsi="Arial" w:cs="Arial"/>
        </w:rPr>
      </w:pPr>
    </w:p>
    <w:p w14:paraId="6C54B4C0" w14:textId="77777777" w:rsidR="006D4F93" w:rsidRPr="00137586" w:rsidRDefault="006D4F93" w:rsidP="006D4F93">
      <w:pPr>
        <w:rPr>
          <w:rFonts w:ascii="Arial" w:hAnsi="Arial" w:cs="Arial"/>
        </w:rPr>
      </w:pPr>
    </w:p>
    <w:p w14:paraId="6C54B4C1" w14:textId="77777777" w:rsidR="006D4F93" w:rsidRPr="00137586" w:rsidRDefault="006D4F93" w:rsidP="006D4F93">
      <w:pPr>
        <w:rPr>
          <w:rFonts w:ascii="Arial" w:hAnsi="Arial" w:cs="Arial"/>
        </w:rPr>
      </w:pPr>
    </w:p>
    <w:p w14:paraId="6C54B4C2" w14:textId="77777777" w:rsidR="006D4F93" w:rsidRPr="00137586" w:rsidRDefault="006D4F93" w:rsidP="006D4F93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C54B4C3" w14:textId="77777777" w:rsidR="006D4F93" w:rsidRDefault="006D4F93" w:rsidP="006D4F93">
      <w:pPr>
        <w:jc w:val="center"/>
        <w:rPr>
          <w:rFonts w:ascii="Arial" w:hAnsi="Arial" w:cs="Arial"/>
          <w:b/>
        </w:rPr>
      </w:pPr>
    </w:p>
    <w:p w14:paraId="6C54B4C4" w14:textId="77777777" w:rsidR="006D4F93" w:rsidRDefault="006D4F93" w:rsidP="006D4F93">
      <w:pPr>
        <w:jc w:val="center"/>
        <w:rPr>
          <w:rFonts w:ascii="Arial" w:hAnsi="Arial" w:cs="Arial"/>
          <w:b/>
        </w:rPr>
      </w:pPr>
    </w:p>
    <w:p w14:paraId="6C54B4C5" w14:textId="77777777" w:rsidR="006D4F93" w:rsidRDefault="006D4F93" w:rsidP="006D4F93">
      <w:pPr>
        <w:jc w:val="center"/>
        <w:rPr>
          <w:rFonts w:ascii="Arial" w:hAnsi="Arial" w:cs="Arial"/>
          <w:b/>
        </w:rPr>
      </w:pPr>
    </w:p>
    <w:p w14:paraId="6C54B4C6" w14:textId="77777777" w:rsidR="006D4F93" w:rsidRDefault="006D4F93" w:rsidP="006D4F93">
      <w:pPr>
        <w:jc w:val="center"/>
        <w:rPr>
          <w:rFonts w:ascii="Arial" w:hAnsi="Arial" w:cs="Arial"/>
          <w:b/>
        </w:rPr>
      </w:pPr>
    </w:p>
    <w:p w14:paraId="6C54B4C7" w14:textId="77777777" w:rsidR="006D4F93" w:rsidRPr="00137586" w:rsidRDefault="006D4F93" w:rsidP="006D4F93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  <w:b/>
        </w:rPr>
        <w:t>OBSAH</w:t>
      </w:r>
    </w:p>
    <w:p w14:paraId="6C54B4C8" w14:textId="77777777" w:rsidR="006D4F93" w:rsidRPr="00137586" w:rsidRDefault="006D4F93" w:rsidP="006D4F93">
      <w:pPr>
        <w:rPr>
          <w:rFonts w:ascii="Arial" w:hAnsi="Arial" w:cs="Arial"/>
          <w:sz w:val="20"/>
          <w:szCs w:val="20"/>
        </w:rPr>
      </w:pPr>
    </w:p>
    <w:p w14:paraId="6C54B4C9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sz w:val="22"/>
          <w:szCs w:val="22"/>
        </w:rPr>
        <w:fldChar w:fldCharType="begin"/>
      </w:r>
      <w:r w:rsidRPr="006A363D">
        <w:rPr>
          <w:rFonts w:ascii="Arial" w:hAnsi="Arial" w:cs="Arial"/>
          <w:sz w:val="22"/>
          <w:szCs w:val="22"/>
        </w:rPr>
        <w:instrText xml:space="preserve"> TOC \o "2-2" \t "Nadpis 1;1;Styl1;1;Styl2;1" </w:instrText>
      </w:r>
      <w:r w:rsidRPr="006A363D">
        <w:rPr>
          <w:rFonts w:ascii="Arial" w:hAnsi="Arial" w:cs="Arial"/>
          <w:sz w:val="22"/>
          <w:szCs w:val="22"/>
        </w:rPr>
        <w:fldChar w:fldCharType="separate"/>
      </w:r>
      <w:r w:rsidRPr="006A363D">
        <w:rPr>
          <w:rFonts w:ascii="Arial" w:hAnsi="Arial" w:cs="Arial"/>
          <w:noProof/>
        </w:rPr>
        <w:t>A.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ZÁKLADNÍ INFORMACE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_Toc475965380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3</w:t>
      </w:r>
      <w:r w:rsidRPr="006A363D">
        <w:rPr>
          <w:rFonts w:ascii="Arial" w:hAnsi="Arial" w:cs="Arial"/>
          <w:noProof/>
        </w:rPr>
        <w:fldChar w:fldCharType="end"/>
      </w:r>
    </w:p>
    <w:p w14:paraId="6C54B4CA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I. Podrobné vymezení předmětu veřejné zakázky</w:t>
      </w:r>
      <w:r w:rsidRPr="006A363D">
        <w:tab/>
      </w:r>
      <w:r w:rsidRPr="006A363D">
        <w:fldChar w:fldCharType="begin"/>
      </w:r>
      <w:r w:rsidRPr="006A363D">
        <w:instrText xml:space="preserve"> PAGEREF _Toc475965381 \h </w:instrText>
      </w:r>
      <w:r w:rsidRPr="006A363D">
        <w:fldChar w:fldCharType="separate"/>
      </w:r>
      <w:r w:rsidR="008A7DC2">
        <w:t>3</w:t>
      </w:r>
      <w:r w:rsidRPr="006A363D">
        <w:fldChar w:fldCharType="end"/>
      </w:r>
    </w:p>
    <w:p w14:paraId="6C54B4CB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II. Místo plnění veřejné zakázky</w:t>
      </w:r>
      <w:r w:rsidRPr="006A363D">
        <w:tab/>
      </w:r>
      <w:r w:rsidRPr="006A363D">
        <w:fldChar w:fldCharType="begin"/>
      </w:r>
      <w:r w:rsidRPr="006A363D">
        <w:instrText xml:space="preserve"> PAGEREF _Toc475965382 \h </w:instrText>
      </w:r>
      <w:r w:rsidRPr="006A363D">
        <w:fldChar w:fldCharType="separate"/>
      </w:r>
      <w:r w:rsidR="008A7DC2">
        <w:t>4</w:t>
      </w:r>
      <w:r w:rsidRPr="006A363D">
        <w:fldChar w:fldCharType="end"/>
      </w:r>
    </w:p>
    <w:p w14:paraId="6C54B4CC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III. Doba plnění veřejné zakázky</w:t>
      </w:r>
      <w:r w:rsidRPr="006A363D">
        <w:tab/>
      </w:r>
      <w:r w:rsidRPr="006A363D">
        <w:fldChar w:fldCharType="begin"/>
      </w:r>
      <w:r w:rsidRPr="006A363D">
        <w:instrText xml:space="preserve"> PAGEREF _Toc475965383 \h </w:instrText>
      </w:r>
      <w:r w:rsidRPr="006A363D">
        <w:fldChar w:fldCharType="separate"/>
      </w:r>
      <w:r w:rsidR="008A7DC2">
        <w:t>4</w:t>
      </w:r>
      <w:r w:rsidRPr="006A363D">
        <w:fldChar w:fldCharType="end"/>
      </w:r>
    </w:p>
    <w:p w14:paraId="6C54B4CD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IV. Obchodní podmínky</w:t>
      </w:r>
      <w:r w:rsidRPr="006A363D">
        <w:tab/>
      </w:r>
      <w:r w:rsidRPr="006A363D">
        <w:fldChar w:fldCharType="begin"/>
      </w:r>
      <w:r w:rsidRPr="006A363D">
        <w:instrText xml:space="preserve"> PAGEREF _Toc475965384 \h </w:instrText>
      </w:r>
      <w:r w:rsidRPr="006A363D">
        <w:fldChar w:fldCharType="separate"/>
      </w:r>
      <w:r w:rsidR="008A7DC2">
        <w:t>5</w:t>
      </w:r>
      <w:r w:rsidRPr="006A363D">
        <w:fldChar w:fldCharType="end"/>
      </w:r>
    </w:p>
    <w:p w14:paraId="6C54B4CE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B.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KVALIFIKACE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_Toc475965385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5</w:t>
      </w:r>
      <w:r w:rsidRPr="006A363D">
        <w:rPr>
          <w:rFonts w:ascii="Arial" w:hAnsi="Arial" w:cs="Arial"/>
          <w:noProof/>
        </w:rPr>
        <w:fldChar w:fldCharType="end"/>
      </w:r>
    </w:p>
    <w:p w14:paraId="6C54B4CF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I. Základní způsobilost podle § 74 ZZVZ</w:t>
      </w:r>
      <w:r w:rsidRPr="006A363D">
        <w:tab/>
      </w:r>
      <w:r w:rsidRPr="006A363D">
        <w:fldChar w:fldCharType="begin"/>
      </w:r>
      <w:r w:rsidRPr="006A363D">
        <w:instrText xml:space="preserve"> PAGEREF _Toc475965386 \h </w:instrText>
      </w:r>
      <w:r w:rsidRPr="006A363D">
        <w:fldChar w:fldCharType="separate"/>
      </w:r>
      <w:r w:rsidR="008A7DC2">
        <w:t>5</w:t>
      </w:r>
      <w:r w:rsidRPr="006A363D">
        <w:fldChar w:fldCharType="end"/>
      </w:r>
    </w:p>
    <w:p w14:paraId="6C54B4D0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II. Profesní způsobilost podle § 77 ZZVZ</w:t>
      </w:r>
      <w:r w:rsidRPr="006A363D">
        <w:tab/>
      </w:r>
      <w:r w:rsidRPr="006A363D">
        <w:fldChar w:fldCharType="begin"/>
      </w:r>
      <w:r w:rsidRPr="006A363D">
        <w:instrText xml:space="preserve"> PAGEREF _Toc475965387 \h </w:instrText>
      </w:r>
      <w:r w:rsidRPr="006A363D">
        <w:fldChar w:fldCharType="separate"/>
      </w:r>
      <w:r w:rsidR="008A7DC2">
        <w:t>6</w:t>
      </w:r>
      <w:r w:rsidRPr="006A363D">
        <w:fldChar w:fldCharType="end"/>
      </w:r>
    </w:p>
    <w:p w14:paraId="6C54B4D1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III. Technická kvalifikace § 79 ZZVZ</w:t>
      </w:r>
      <w:r w:rsidRPr="006A363D">
        <w:tab/>
      </w:r>
      <w:r w:rsidRPr="006A363D">
        <w:fldChar w:fldCharType="begin"/>
      </w:r>
      <w:r w:rsidRPr="006A363D">
        <w:instrText xml:space="preserve"> PAGEREF _Toc475965388 \h </w:instrText>
      </w:r>
      <w:r w:rsidRPr="006A363D">
        <w:fldChar w:fldCharType="separate"/>
      </w:r>
      <w:r w:rsidR="008A7DC2">
        <w:t>6</w:t>
      </w:r>
      <w:r w:rsidRPr="006A363D">
        <w:fldChar w:fldCharType="end"/>
      </w:r>
    </w:p>
    <w:p w14:paraId="6C54B4D2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C.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Ostatní požadavky, práva a podmínky zadavatele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_Toc475965389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8</w:t>
      </w:r>
      <w:r w:rsidRPr="006A363D">
        <w:rPr>
          <w:rFonts w:ascii="Arial" w:hAnsi="Arial" w:cs="Arial"/>
          <w:noProof/>
        </w:rPr>
        <w:fldChar w:fldCharType="end"/>
      </w:r>
    </w:p>
    <w:p w14:paraId="6C54B4D3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D.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POŽADAVKY NA ZPŮSOB ZPRACOVÁNÍ NABÍDKOVÉ CENY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_Toc475965390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9</w:t>
      </w:r>
      <w:r w:rsidRPr="006A363D">
        <w:rPr>
          <w:rFonts w:ascii="Arial" w:hAnsi="Arial" w:cs="Arial"/>
          <w:noProof/>
        </w:rPr>
        <w:fldChar w:fldCharType="end"/>
      </w:r>
    </w:p>
    <w:p w14:paraId="6C54B4D4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E.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pravidla pro hodnocení nabídek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_Toc475965391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9</w:t>
      </w:r>
      <w:r w:rsidRPr="006A363D">
        <w:rPr>
          <w:rFonts w:ascii="Arial" w:hAnsi="Arial" w:cs="Arial"/>
          <w:noProof/>
        </w:rPr>
        <w:fldChar w:fldCharType="end"/>
      </w:r>
    </w:p>
    <w:p w14:paraId="6C54B4D5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F.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POŽADAVKY NA FORMU, ČLENĚNÍ A PODÁNÍ NABÍDKY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_Toc475965392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ins w:id="9" w:author="Surovcová Klára" w:date="2017-08-15T10:15:00Z">
        <w:r w:rsidR="008A7DC2">
          <w:rPr>
            <w:rFonts w:ascii="Arial" w:hAnsi="Arial" w:cs="Arial"/>
            <w:noProof/>
          </w:rPr>
          <w:t>10</w:t>
        </w:r>
      </w:ins>
      <w:del w:id="10" w:author="Surovcová Klára" w:date="2017-08-15T10:15:00Z">
        <w:r w:rsidR="00B02DB1" w:rsidDel="008A7DC2">
          <w:rPr>
            <w:rFonts w:ascii="Arial" w:hAnsi="Arial" w:cs="Arial"/>
            <w:noProof/>
          </w:rPr>
          <w:delText>9</w:delText>
        </w:r>
      </w:del>
      <w:r w:rsidRPr="006A363D">
        <w:rPr>
          <w:rFonts w:ascii="Arial" w:hAnsi="Arial" w:cs="Arial"/>
          <w:noProof/>
        </w:rPr>
        <w:fldChar w:fldCharType="end"/>
      </w:r>
    </w:p>
    <w:p w14:paraId="6C54B4D6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I. Požadavky na formální úpravu, strukturu a obsah nabídky</w:t>
      </w:r>
      <w:r w:rsidRPr="006A363D">
        <w:tab/>
      </w:r>
      <w:r w:rsidRPr="006A363D">
        <w:fldChar w:fldCharType="begin"/>
      </w:r>
      <w:r w:rsidRPr="006A363D">
        <w:instrText xml:space="preserve"> PAGEREF _Toc475965393 \h </w:instrText>
      </w:r>
      <w:r w:rsidRPr="006A363D">
        <w:fldChar w:fldCharType="separate"/>
      </w:r>
      <w:ins w:id="11" w:author="Surovcová Klára" w:date="2017-08-15T10:15:00Z">
        <w:r w:rsidR="008A7DC2">
          <w:t>10</w:t>
        </w:r>
      </w:ins>
      <w:del w:id="12" w:author="Surovcová Klára" w:date="2017-08-15T10:15:00Z">
        <w:r w:rsidR="00B02DB1" w:rsidDel="008A7DC2">
          <w:delText>9</w:delText>
        </w:r>
      </w:del>
      <w:r w:rsidRPr="006A363D">
        <w:fldChar w:fldCharType="end"/>
      </w:r>
    </w:p>
    <w:p w14:paraId="6C54B4D7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II. Obsah nabídky</w:t>
      </w:r>
      <w:r w:rsidRPr="006A363D">
        <w:tab/>
      </w:r>
      <w:r w:rsidRPr="006A363D">
        <w:fldChar w:fldCharType="begin"/>
      </w:r>
      <w:r w:rsidRPr="006A363D">
        <w:instrText xml:space="preserve"> PAGEREF _Toc475965394 \h </w:instrText>
      </w:r>
      <w:r w:rsidRPr="006A363D">
        <w:fldChar w:fldCharType="separate"/>
      </w:r>
      <w:r w:rsidR="008A7DC2">
        <w:t>10</w:t>
      </w:r>
      <w:r w:rsidRPr="006A363D">
        <w:fldChar w:fldCharType="end"/>
      </w:r>
    </w:p>
    <w:p w14:paraId="6C54B4D8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G.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LHŮTY A místo pro podání nabídek, otevírání nabídek, lhůty ZADÁVACÍHO ŘÍZENÍ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_Toc475965395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ins w:id="13" w:author="Surovcová Klára" w:date="2017-08-15T10:15:00Z">
        <w:r w:rsidR="008A7DC2">
          <w:rPr>
            <w:rFonts w:ascii="Arial" w:hAnsi="Arial" w:cs="Arial"/>
            <w:noProof/>
          </w:rPr>
          <w:t>11</w:t>
        </w:r>
      </w:ins>
      <w:del w:id="14" w:author="Surovcová Klára" w:date="2017-08-15T10:15:00Z">
        <w:r w:rsidR="00B02DB1" w:rsidDel="008A7DC2">
          <w:rPr>
            <w:rFonts w:ascii="Arial" w:hAnsi="Arial" w:cs="Arial"/>
            <w:noProof/>
          </w:rPr>
          <w:delText>10</w:delText>
        </w:r>
      </w:del>
      <w:r w:rsidRPr="006A363D">
        <w:rPr>
          <w:rFonts w:ascii="Arial" w:hAnsi="Arial" w:cs="Arial"/>
          <w:noProof/>
        </w:rPr>
        <w:fldChar w:fldCharType="end"/>
      </w:r>
    </w:p>
    <w:p w14:paraId="6C54B4D9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I. Způsob a místo podání nabídek</w:t>
      </w:r>
      <w:r w:rsidRPr="006A363D">
        <w:tab/>
      </w:r>
      <w:r w:rsidRPr="006A363D">
        <w:fldChar w:fldCharType="begin"/>
      </w:r>
      <w:r w:rsidRPr="006A363D">
        <w:instrText xml:space="preserve"> PAGEREF _Toc475965396 \h </w:instrText>
      </w:r>
      <w:r w:rsidRPr="006A363D">
        <w:fldChar w:fldCharType="separate"/>
      </w:r>
      <w:ins w:id="15" w:author="Surovcová Klára" w:date="2017-08-15T10:15:00Z">
        <w:r w:rsidR="008A7DC2">
          <w:t>11</w:t>
        </w:r>
      </w:ins>
      <w:del w:id="16" w:author="Surovcová Klára" w:date="2017-08-15T10:15:00Z">
        <w:r w:rsidR="00B02DB1" w:rsidDel="008A7DC2">
          <w:delText>10</w:delText>
        </w:r>
      </w:del>
      <w:r w:rsidRPr="006A363D">
        <w:fldChar w:fldCharType="end"/>
      </w:r>
    </w:p>
    <w:p w14:paraId="6C54B4DA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II. Lhůty a termíny zadávacího řízení, otevírání nabídek v listinné podobě</w:t>
      </w:r>
      <w:r w:rsidRPr="006A363D">
        <w:tab/>
      </w:r>
      <w:r w:rsidRPr="006A363D">
        <w:fldChar w:fldCharType="begin"/>
      </w:r>
      <w:r w:rsidRPr="006A363D">
        <w:instrText xml:space="preserve"> PAGEREF _Toc475965397 \h </w:instrText>
      </w:r>
      <w:r w:rsidRPr="006A363D">
        <w:fldChar w:fldCharType="separate"/>
      </w:r>
      <w:r w:rsidR="008A7DC2">
        <w:t>11</w:t>
      </w:r>
      <w:r w:rsidRPr="006A363D">
        <w:fldChar w:fldCharType="end"/>
      </w:r>
    </w:p>
    <w:p w14:paraId="6C54B4DB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H.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vysvětlení zadávací dokumentace, prohlídka místa plnění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_Toc475965398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11</w:t>
      </w:r>
      <w:r w:rsidRPr="006A363D">
        <w:rPr>
          <w:rFonts w:ascii="Arial" w:hAnsi="Arial" w:cs="Arial"/>
          <w:noProof/>
        </w:rPr>
        <w:fldChar w:fldCharType="end"/>
      </w:r>
    </w:p>
    <w:p w14:paraId="6C54B4DC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I. Vysvětlení zadávací dokumentace podle § 98 ZZVZ</w:t>
      </w:r>
      <w:r w:rsidRPr="006A363D">
        <w:tab/>
      </w:r>
      <w:r w:rsidRPr="006A363D">
        <w:fldChar w:fldCharType="begin"/>
      </w:r>
      <w:r w:rsidRPr="006A363D">
        <w:instrText xml:space="preserve"> PAGEREF _Toc475965399 \h </w:instrText>
      </w:r>
      <w:r w:rsidRPr="006A363D">
        <w:fldChar w:fldCharType="separate"/>
      </w:r>
      <w:r w:rsidR="008A7DC2">
        <w:t>11</w:t>
      </w:r>
      <w:r w:rsidRPr="006A363D">
        <w:fldChar w:fldCharType="end"/>
      </w:r>
    </w:p>
    <w:p w14:paraId="6C54B4DD" w14:textId="77777777" w:rsidR="006D4F93" w:rsidRPr="00856683" w:rsidRDefault="006D4F93" w:rsidP="006D4F93">
      <w:pPr>
        <w:pStyle w:val="Obsah2"/>
        <w:rPr>
          <w:bCs w:val="0"/>
        </w:rPr>
      </w:pPr>
      <w:r w:rsidRPr="006A363D">
        <w:t>II. Prohlídka místa plnění podle § 97 ZZVZ</w:t>
      </w:r>
      <w:r w:rsidRPr="006A363D">
        <w:tab/>
      </w:r>
      <w:r w:rsidRPr="006A363D">
        <w:fldChar w:fldCharType="begin"/>
      </w:r>
      <w:r w:rsidRPr="006A363D">
        <w:instrText xml:space="preserve"> PAGEREF _Toc475965400 \h </w:instrText>
      </w:r>
      <w:r w:rsidRPr="006A363D">
        <w:fldChar w:fldCharType="separate"/>
      </w:r>
      <w:r w:rsidR="008A7DC2">
        <w:t>12</w:t>
      </w:r>
      <w:r w:rsidRPr="006A363D">
        <w:fldChar w:fldCharType="end"/>
      </w:r>
    </w:p>
    <w:p w14:paraId="6C54B4DE" w14:textId="77777777" w:rsidR="006D4F93" w:rsidRPr="00856683" w:rsidRDefault="006D4F93" w:rsidP="006D4F93">
      <w:pPr>
        <w:pStyle w:val="Obsah1"/>
        <w:rPr>
          <w:rFonts w:ascii="Arial" w:hAnsi="Arial" w:cs="Arial"/>
          <w:b w:val="0"/>
          <w:bCs w:val="0"/>
          <w:caps w:val="0"/>
          <w:noProof/>
          <w:sz w:val="22"/>
          <w:szCs w:val="22"/>
        </w:rPr>
      </w:pPr>
      <w:r w:rsidRPr="006A363D">
        <w:rPr>
          <w:rFonts w:ascii="Arial" w:hAnsi="Arial" w:cs="Arial"/>
          <w:noProof/>
        </w:rPr>
        <w:t>I.</w:t>
      </w:r>
      <w:r w:rsidRPr="00856683">
        <w:rPr>
          <w:rFonts w:ascii="Arial" w:hAnsi="Arial" w:cs="Arial"/>
          <w:b w:val="0"/>
          <w:bCs w:val="0"/>
          <w:caps w:val="0"/>
          <w:noProof/>
          <w:sz w:val="22"/>
          <w:szCs w:val="22"/>
        </w:rPr>
        <w:tab/>
      </w:r>
      <w:r w:rsidRPr="006A363D">
        <w:rPr>
          <w:rFonts w:ascii="Arial" w:hAnsi="Arial" w:cs="Arial"/>
          <w:noProof/>
        </w:rPr>
        <w:t>PŘÍLOHY A DALŠÍ SOUČÁSTI ZADÁVACÍ DOKUMENTACE</w:t>
      </w:r>
      <w:r w:rsidRPr="006A363D">
        <w:rPr>
          <w:rFonts w:ascii="Arial" w:hAnsi="Arial" w:cs="Arial"/>
          <w:noProof/>
        </w:rPr>
        <w:tab/>
      </w:r>
      <w:r w:rsidRPr="006A363D">
        <w:rPr>
          <w:rFonts w:ascii="Arial" w:hAnsi="Arial" w:cs="Arial"/>
          <w:noProof/>
        </w:rPr>
        <w:fldChar w:fldCharType="begin"/>
      </w:r>
      <w:r w:rsidRPr="006A363D">
        <w:rPr>
          <w:rFonts w:ascii="Arial" w:hAnsi="Arial" w:cs="Arial"/>
          <w:noProof/>
        </w:rPr>
        <w:instrText xml:space="preserve"> PAGEREF _Toc475965401 \h </w:instrText>
      </w:r>
      <w:r w:rsidRPr="006A363D">
        <w:rPr>
          <w:rFonts w:ascii="Arial" w:hAnsi="Arial" w:cs="Arial"/>
          <w:noProof/>
        </w:rPr>
      </w:r>
      <w:r w:rsidRPr="006A363D">
        <w:rPr>
          <w:rFonts w:ascii="Arial" w:hAnsi="Arial" w:cs="Arial"/>
          <w:noProof/>
        </w:rPr>
        <w:fldChar w:fldCharType="separate"/>
      </w:r>
      <w:r w:rsidR="008A7DC2">
        <w:rPr>
          <w:rFonts w:ascii="Arial" w:hAnsi="Arial" w:cs="Arial"/>
          <w:noProof/>
        </w:rPr>
        <w:t>12</w:t>
      </w:r>
      <w:r w:rsidRPr="006A363D">
        <w:rPr>
          <w:rFonts w:ascii="Arial" w:hAnsi="Arial" w:cs="Arial"/>
          <w:noProof/>
        </w:rPr>
        <w:fldChar w:fldCharType="end"/>
      </w:r>
    </w:p>
    <w:p w14:paraId="6C54B4DF" w14:textId="77777777" w:rsidR="006D4F93" w:rsidRPr="006A363D" w:rsidRDefault="006D4F93" w:rsidP="006D4F93">
      <w:pPr>
        <w:rPr>
          <w:rFonts w:ascii="Arial" w:hAnsi="Arial" w:cs="Arial"/>
          <w:sz w:val="22"/>
          <w:szCs w:val="22"/>
        </w:rPr>
      </w:pPr>
      <w:r w:rsidRPr="006A363D">
        <w:rPr>
          <w:rFonts w:ascii="Arial" w:hAnsi="Arial" w:cs="Arial"/>
          <w:sz w:val="22"/>
          <w:szCs w:val="22"/>
        </w:rPr>
        <w:fldChar w:fldCharType="end"/>
      </w:r>
    </w:p>
    <w:p w14:paraId="6C54B4E0" w14:textId="77777777" w:rsidR="006D4F93" w:rsidRPr="006A363D" w:rsidRDefault="006D4F93" w:rsidP="006D4F93">
      <w:pPr>
        <w:rPr>
          <w:rFonts w:ascii="Arial" w:hAnsi="Arial" w:cs="Arial"/>
          <w:sz w:val="22"/>
          <w:szCs w:val="22"/>
        </w:rPr>
      </w:pPr>
    </w:p>
    <w:p w14:paraId="6C54B4E1" w14:textId="77777777" w:rsidR="006D4F93" w:rsidRPr="006A363D" w:rsidRDefault="006D4F93" w:rsidP="006D4F93">
      <w:pPr>
        <w:rPr>
          <w:rFonts w:ascii="Arial" w:hAnsi="Arial" w:cs="Arial"/>
          <w:sz w:val="22"/>
          <w:szCs w:val="22"/>
        </w:rPr>
      </w:pPr>
    </w:p>
    <w:p w14:paraId="6C54B4E2" w14:textId="77777777" w:rsidR="006D4F93" w:rsidRPr="006A363D" w:rsidRDefault="006D4F93" w:rsidP="006D4F93">
      <w:pPr>
        <w:rPr>
          <w:rFonts w:ascii="Arial" w:hAnsi="Arial" w:cs="Arial"/>
          <w:sz w:val="22"/>
          <w:szCs w:val="22"/>
        </w:rPr>
      </w:pPr>
    </w:p>
    <w:p w14:paraId="6C54B4E3" w14:textId="77777777" w:rsidR="006D4F93" w:rsidRPr="009D4E10" w:rsidRDefault="006D4F93" w:rsidP="006D4F93">
      <w:pPr>
        <w:rPr>
          <w:rFonts w:ascii="Arial" w:hAnsi="Arial" w:cs="Arial"/>
          <w:sz w:val="22"/>
          <w:szCs w:val="22"/>
        </w:rPr>
      </w:pPr>
    </w:p>
    <w:p w14:paraId="6C54B4E4" w14:textId="77777777" w:rsidR="006D4F93" w:rsidRPr="009D4E10" w:rsidRDefault="006D4F93" w:rsidP="006D4F93">
      <w:pPr>
        <w:rPr>
          <w:rFonts w:ascii="Arial" w:hAnsi="Arial" w:cs="Arial"/>
          <w:sz w:val="22"/>
          <w:szCs w:val="22"/>
        </w:rPr>
      </w:pPr>
    </w:p>
    <w:p w14:paraId="6C54B4E5" w14:textId="77777777" w:rsidR="006D4F93" w:rsidRPr="009D4E10" w:rsidRDefault="006D4F93" w:rsidP="006D4F93">
      <w:pPr>
        <w:rPr>
          <w:rFonts w:ascii="Arial" w:hAnsi="Arial" w:cs="Arial"/>
          <w:sz w:val="22"/>
          <w:szCs w:val="22"/>
        </w:rPr>
      </w:pPr>
    </w:p>
    <w:p w14:paraId="6C54B4E6" w14:textId="77777777" w:rsidR="006D4F93" w:rsidRPr="006E64F4" w:rsidRDefault="006D4F93" w:rsidP="006D4F93">
      <w:pPr>
        <w:rPr>
          <w:rFonts w:ascii="Arial" w:hAnsi="Arial" w:cs="Arial"/>
        </w:rPr>
      </w:pPr>
    </w:p>
    <w:p w14:paraId="6C54B4E7" w14:textId="77777777" w:rsidR="006D4F93" w:rsidRPr="006E64F4" w:rsidRDefault="006D4F93" w:rsidP="006D4F93">
      <w:pPr>
        <w:rPr>
          <w:rFonts w:ascii="Arial" w:hAnsi="Arial" w:cs="Arial"/>
        </w:rPr>
      </w:pPr>
    </w:p>
    <w:p w14:paraId="6C54B4E8" w14:textId="77777777" w:rsidR="006D4F93" w:rsidRPr="006E64F4" w:rsidRDefault="006D4F93" w:rsidP="006D4F93">
      <w:pPr>
        <w:rPr>
          <w:rFonts w:ascii="Arial" w:hAnsi="Arial" w:cs="Arial"/>
        </w:rPr>
      </w:pPr>
    </w:p>
    <w:p w14:paraId="6C54B4E9" w14:textId="77777777" w:rsidR="006D4F93" w:rsidRPr="006E64F4" w:rsidRDefault="006D4F93" w:rsidP="006D4F93">
      <w:pPr>
        <w:rPr>
          <w:rFonts w:ascii="Arial" w:hAnsi="Arial" w:cs="Arial"/>
        </w:rPr>
      </w:pPr>
    </w:p>
    <w:p w14:paraId="6C54B4EA" w14:textId="77777777" w:rsidR="006D4F93" w:rsidRPr="006E64F4" w:rsidRDefault="006D4F93" w:rsidP="006D4F93">
      <w:pPr>
        <w:rPr>
          <w:rFonts w:ascii="Arial" w:hAnsi="Arial" w:cs="Arial"/>
        </w:rPr>
      </w:pPr>
    </w:p>
    <w:p w14:paraId="6C54B4EB" w14:textId="77777777" w:rsidR="006D4F93" w:rsidRPr="006E64F4" w:rsidRDefault="006D4F93" w:rsidP="006D4F93">
      <w:pPr>
        <w:rPr>
          <w:rFonts w:ascii="Arial" w:hAnsi="Arial" w:cs="Arial"/>
        </w:rPr>
      </w:pPr>
    </w:p>
    <w:p w14:paraId="6C54B4EC" w14:textId="77777777" w:rsidR="006D4F93" w:rsidRPr="00137586" w:rsidRDefault="006D4F93" w:rsidP="006D4F93">
      <w:pPr>
        <w:rPr>
          <w:rFonts w:ascii="Arial" w:hAnsi="Arial" w:cs="Arial"/>
        </w:rPr>
      </w:pPr>
    </w:p>
    <w:p w14:paraId="6C54B4ED" w14:textId="77777777" w:rsidR="006D4F93" w:rsidRPr="00137586" w:rsidRDefault="006D4F93" w:rsidP="006D4F93">
      <w:pPr>
        <w:rPr>
          <w:rFonts w:ascii="Arial" w:hAnsi="Arial" w:cs="Arial"/>
        </w:rPr>
      </w:pPr>
    </w:p>
    <w:p w14:paraId="6C54B4EE" w14:textId="77777777" w:rsidR="006D4F93" w:rsidRPr="00137586" w:rsidRDefault="006D4F93" w:rsidP="006D4F93">
      <w:pPr>
        <w:rPr>
          <w:rFonts w:ascii="Arial" w:hAnsi="Arial" w:cs="Arial"/>
        </w:rPr>
      </w:pPr>
    </w:p>
    <w:p w14:paraId="6C54B4EF" w14:textId="77777777" w:rsidR="006D4F93" w:rsidRPr="00137586" w:rsidRDefault="006D4F93" w:rsidP="006D4F93">
      <w:pPr>
        <w:rPr>
          <w:rFonts w:ascii="Arial" w:hAnsi="Arial" w:cs="Arial"/>
        </w:rPr>
      </w:pPr>
    </w:p>
    <w:p w14:paraId="6C54B4F0" w14:textId="77777777" w:rsidR="006D4F93" w:rsidRPr="00137586" w:rsidRDefault="006D4F93" w:rsidP="006D4F93">
      <w:pPr>
        <w:rPr>
          <w:rFonts w:ascii="Arial" w:hAnsi="Arial" w:cs="Arial"/>
        </w:rPr>
      </w:pPr>
    </w:p>
    <w:p w14:paraId="6C54B4F1" w14:textId="77777777" w:rsidR="006D4F93" w:rsidRPr="00137586" w:rsidRDefault="006D4F93" w:rsidP="006D4F93">
      <w:pPr>
        <w:rPr>
          <w:rFonts w:ascii="Arial" w:hAnsi="Arial" w:cs="Arial"/>
        </w:rPr>
      </w:pPr>
    </w:p>
    <w:p w14:paraId="6C54B4F2" w14:textId="77777777" w:rsidR="006D4F93" w:rsidRPr="00137586" w:rsidRDefault="006D4F93" w:rsidP="006D4F93">
      <w:pPr>
        <w:pStyle w:val="Styl1"/>
        <w:shd w:val="clear" w:color="auto" w:fill="DBE5F1"/>
        <w:spacing w:before="240" w:after="240"/>
        <w:ind w:left="357" w:hanging="357"/>
        <w:sectPr w:rsidR="006D4F93" w:rsidRPr="00137586" w:rsidSect="009E62A4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1304" w:right="1247" w:bottom="624" w:left="1361" w:header="709" w:footer="57" w:gutter="0"/>
          <w:cols w:space="708"/>
          <w:docGrid w:linePitch="360"/>
        </w:sectPr>
      </w:pPr>
      <w:bookmarkStart w:id="17" w:name="_Toc258401035"/>
    </w:p>
    <w:p w14:paraId="6C54B4F3" w14:textId="77777777" w:rsidR="006D4F93" w:rsidRPr="00137586" w:rsidRDefault="006D4F93" w:rsidP="006D4F93">
      <w:pPr>
        <w:pStyle w:val="Styl1"/>
        <w:shd w:val="clear" w:color="auto" w:fill="DBE5F1"/>
        <w:spacing w:before="240" w:after="240"/>
        <w:ind w:left="357" w:hanging="357"/>
      </w:pPr>
      <w:bookmarkStart w:id="18" w:name="_Toc463524117"/>
      <w:bookmarkStart w:id="19" w:name="_Toc471917740"/>
      <w:bookmarkStart w:id="20" w:name="_Toc475965380"/>
      <w:r w:rsidRPr="00137586">
        <w:lastRenderedPageBreak/>
        <w:t>ZÁKLADNÍ INFORMACE</w:t>
      </w:r>
      <w:bookmarkEnd w:id="17"/>
      <w:bookmarkEnd w:id="18"/>
      <w:bookmarkEnd w:id="19"/>
      <w:bookmarkEnd w:id="20"/>
      <w:r w:rsidRPr="00137586">
        <w:tab/>
      </w:r>
    </w:p>
    <w:p w14:paraId="6C54B4F4" w14:textId="77777777" w:rsidR="006D4F93" w:rsidRPr="00137586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137586">
        <w:rPr>
          <w:rFonts w:ascii="Arial" w:hAnsi="Arial" w:cs="Arial"/>
          <w:color w:val="365F91"/>
        </w:rPr>
        <w:t xml:space="preserve">Název veřejné zakázky:  </w:t>
      </w:r>
    </w:p>
    <w:p w14:paraId="6C54B4F5" w14:textId="77777777" w:rsidR="006D4F93" w:rsidRPr="00137586" w:rsidRDefault="006D4F93" w:rsidP="006D4F93">
      <w:pPr>
        <w:rPr>
          <w:rFonts w:ascii="Arial" w:hAnsi="Arial" w:cs="Arial"/>
          <w:b/>
          <w:sz w:val="22"/>
          <w:szCs w:val="22"/>
        </w:rPr>
      </w:pPr>
      <w:r w:rsidRPr="00137586">
        <w:rPr>
          <w:rFonts w:ascii="Arial" w:hAnsi="Arial" w:cs="Arial"/>
          <w:b/>
          <w:sz w:val="22"/>
          <w:szCs w:val="22"/>
        </w:rPr>
        <w:t>„</w:t>
      </w:r>
      <w:r w:rsidR="00234C89">
        <w:rPr>
          <w:rFonts w:ascii="Arial" w:hAnsi="Arial" w:cs="Arial"/>
          <w:b/>
          <w:sz w:val="22"/>
          <w:szCs w:val="22"/>
        </w:rPr>
        <w:t xml:space="preserve">Nákup </w:t>
      </w:r>
      <w:r w:rsidR="007A2ABD">
        <w:rPr>
          <w:rFonts w:ascii="Arial" w:hAnsi="Arial" w:cs="Arial"/>
          <w:b/>
          <w:sz w:val="22"/>
          <w:szCs w:val="22"/>
        </w:rPr>
        <w:t>kancelářského</w:t>
      </w:r>
      <w:r>
        <w:rPr>
          <w:rFonts w:ascii="Arial" w:hAnsi="Arial" w:cs="Arial"/>
          <w:b/>
          <w:sz w:val="22"/>
          <w:szCs w:val="22"/>
        </w:rPr>
        <w:t xml:space="preserve"> nábytku pro Český rozhlas</w:t>
      </w:r>
      <w:r w:rsidRPr="00137586">
        <w:rPr>
          <w:rFonts w:ascii="Arial" w:hAnsi="Arial" w:cs="Arial"/>
          <w:b/>
          <w:sz w:val="22"/>
          <w:szCs w:val="22"/>
        </w:rPr>
        <w:t>“</w:t>
      </w:r>
    </w:p>
    <w:p w14:paraId="6C54B4F6" w14:textId="77777777" w:rsidR="006D4F93" w:rsidRPr="00CA1D88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CA1D88">
        <w:rPr>
          <w:rFonts w:ascii="Arial" w:hAnsi="Arial" w:cs="Arial"/>
          <w:color w:val="365F91"/>
        </w:rPr>
        <w:t xml:space="preserve">Druh a režim veřejné zakázky: </w:t>
      </w:r>
    </w:p>
    <w:p w14:paraId="6C54B4F7" w14:textId="77777777" w:rsidR="006D4F93" w:rsidRPr="00CA1D88" w:rsidRDefault="006D4F93" w:rsidP="006D4F93">
      <w:pPr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 w:rsidRPr="00CA1D88">
        <w:rPr>
          <w:rFonts w:ascii="Arial" w:hAnsi="Arial" w:cs="Arial"/>
          <w:b/>
          <w:sz w:val="22"/>
          <w:szCs w:val="22"/>
        </w:rPr>
        <w:t>Veřejná zakázka na dodávky</w:t>
      </w:r>
    </w:p>
    <w:p w14:paraId="6C54B4F8" w14:textId="77777777" w:rsidR="006D4F93" w:rsidRDefault="005704DC" w:rsidP="006D4F93">
      <w:pPr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Zjednodušené podlimitní řízení</w:t>
      </w:r>
    </w:p>
    <w:p w14:paraId="6C54B4F9" w14:textId="77777777" w:rsidR="006D4F93" w:rsidRPr="00CA1D88" w:rsidRDefault="006D4F93" w:rsidP="006D4F93">
      <w:pPr>
        <w:numPr>
          <w:ilvl w:val="0"/>
          <w:numId w:val="1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Rámcová dohoda s jedním účastníkem</w:t>
      </w:r>
    </w:p>
    <w:p w14:paraId="6C54B4FA" w14:textId="77777777" w:rsidR="006D4F93" w:rsidRPr="00137586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CA1D88">
        <w:rPr>
          <w:rFonts w:ascii="Arial" w:hAnsi="Arial" w:cs="Arial"/>
          <w:color w:val="365F91"/>
        </w:rPr>
        <w:t>Číslo jednací zadavatele:</w:t>
      </w:r>
      <w:r w:rsidRPr="00137586">
        <w:rPr>
          <w:rFonts w:ascii="Arial" w:hAnsi="Arial" w:cs="Arial"/>
          <w:color w:val="365F91"/>
        </w:rPr>
        <w:t xml:space="preserve"> </w:t>
      </w:r>
    </w:p>
    <w:p w14:paraId="6C54B4FB" w14:textId="50D918B9" w:rsidR="006D4F93" w:rsidRPr="00137586" w:rsidRDefault="00B65C10" w:rsidP="006D4F93">
      <w:pPr>
        <w:rPr>
          <w:rFonts w:ascii="Arial" w:hAnsi="Arial" w:cs="Arial"/>
          <w:b/>
          <w:sz w:val="22"/>
          <w:szCs w:val="22"/>
        </w:rPr>
      </w:pPr>
      <w:r w:rsidRPr="00B65C10">
        <w:rPr>
          <w:rFonts w:ascii="Arial" w:hAnsi="Arial" w:cs="Arial"/>
          <w:b/>
          <w:sz w:val="22"/>
          <w:szCs w:val="22"/>
        </w:rPr>
        <w:t>VZ13</w:t>
      </w:r>
      <w:r w:rsidR="006D4F93" w:rsidRPr="00B65C10">
        <w:rPr>
          <w:rFonts w:ascii="Arial" w:hAnsi="Arial" w:cs="Arial"/>
          <w:b/>
          <w:sz w:val="22"/>
          <w:szCs w:val="22"/>
        </w:rPr>
        <w:t>/2017</w:t>
      </w:r>
    </w:p>
    <w:p w14:paraId="6C54B4FC" w14:textId="77777777" w:rsidR="006D4F93" w:rsidRPr="00137586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137586">
        <w:rPr>
          <w:rFonts w:ascii="Arial" w:hAnsi="Arial" w:cs="Arial"/>
          <w:color w:val="365F91"/>
        </w:rPr>
        <w:t xml:space="preserve">Identifikační údaje zadavatele: </w:t>
      </w:r>
    </w:p>
    <w:p w14:paraId="6C54B4FD" w14:textId="77777777" w:rsidR="006D4F93" w:rsidRPr="00137586" w:rsidRDefault="006D4F93" w:rsidP="006D4F93">
      <w:pPr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>Český rozhlas</w:t>
      </w:r>
    </w:p>
    <w:p w14:paraId="6C54B4FE" w14:textId="77777777" w:rsidR="006D4F93" w:rsidRPr="00137586" w:rsidRDefault="006D4F93" w:rsidP="006D4F93">
      <w:pPr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 xml:space="preserve">zřízen zákonem č. 484/1991 Sb., o Českém rozhlasu </w:t>
      </w:r>
    </w:p>
    <w:p w14:paraId="6C54B4FF" w14:textId="77777777" w:rsidR="006D4F93" w:rsidRPr="00137586" w:rsidRDefault="006D4F93" w:rsidP="006D4F93">
      <w:pPr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>se sídlem Vinohradská 12, 120 99 Praha 2</w:t>
      </w:r>
    </w:p>
    <w:p w14:paraId="6C54B500" w14:textId="77777777" w:rsidR="006D4F93" w:rsidRPr="00137586" w:rsidRDefault="006D4F93" w:rsidP="006D4F93">
      <w:pPr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>IČ:</w:t>
      </w:r>
      <w:r w:rsidRPr="00137586">
        <w:rPr>
          <w:rFonts w:ascii="Arial" w:hAnsi="Arial" w:cs="Arial"/>
          <w:b/>
          <w:color w:val="000080"/>
          <w:sz w:val="20"/>
          <w:szCs w:val="20"/>
        </w:rPr>
        <w:t xml:space="preserve"> </w:t>
      </w:r>
      <w:r w:rsidRPr="00137586">
        <w:rPr>
          <w:rFonts w:ascii="Arial" w:hAnsi="Arial" w:cs="Arial"/>
          <w:b/>
          <w:sz w:val="20"/>
          <w:szCs w:val="20"/>
        </w:rPr>
        <w:t>45245053, DIČ: CZ45245053</w:t>
      </w:r>
    </w:p>
    <w:p w14:paraId="6C54B501" w14:textId="77777777" w:rsidR="006D4F93" w:rsidRPr="00137586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137586">
        <w:rPr>
          <w:rFonts w:ascii="Arial" w:hAnsi="Arial" w:cs="Arial"/>
          <w:color w:val="365F91"/>
        </w:rPr>
        <w:t>Osoba oprávněná jednat za zadavatele:</w:t>
      </w:r>
    </w:p>
    <w:p w14:paraId="6C54B502" w14:textId="77777777" w:rsidR="006D4F93" w:rsidRPr="00137586" w:rsidRDefault="006D4F93" w:rsidP="006D4F93">
      <w:pPr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 xml:space="preserve">Mgr. René Zavoral, generální ředitel </w:t>
      </w:r>
    </w:p>
    <w:p w14:paraId="6C54B503" w14:textId="77777777" w:rsidR="006D4F93" w:rsidRPr="00CA1D88" w:rsidRDefault="006D4F93" w:rsidP="006D4F93">
      <w:pPr>
        <w:spacing w:before="240" w:after="60"/>
        <w:rPr>
          <w:rFonts w:ascii="Arial" w:hAnsi="Arial" w:cs="Arial"/>
          <w:color w:val="365F91"/>
        </w:rPr>
      </w:pPr>
      <w:r w:rsidRPr="00CA1D88">
        <w:rPr>
          <w:rFonts w:ascii="Arial" w:hAnsi="Arial" w:cs="Arial"/>
          <w:color w:val="365F91"/>
        </w:rPr>
        <w:t>Kontaktní osoba zadavatele:</w:t>
      </w:r>
    </w:p>
    <w:p w14:paraId="6C54B504" w14:textId="7DE043EC" w:rsidR="006D4F93" w:rsidRPr="00CA1D88" w:rsidRDefault="00B67758" w:rsidP="006D4F9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Mgr. </w:t>
      </w:r>
      <w:r w:rsidR="0037057F">
        <w:rPr>
          <w:rFonts w:ascii="Arial" w:hAnsi="Arial" w:cs="Arial"/>
          <w:b/>
          <w:sz w:val="20"/>
          <w:szCs w:val="20"/>
        </w:rPr>
        <w:t>Klára Surovcová</w:t>
      </w:r>
    </w:p>
    <w:p w14:paraId="6C54B505" w14:textId="77777777" w:rsidR="006D4F93" w:rsidRPr="00CA1D88" w:rsidRDefault="006D4F93" w:rsidP="006D4F93">
      <w:pPr>
        <w:rPr>
          <w:rFonts w:ascii="Arial" w:hAnsi="Arial" w:cs="Arial"/>
          <w:b/>
          <w:sz w:val="20"/>
          <w:szCs w:val="20"/>
        </w:rPr>
      </w:pPr>
      <w:r w:rsidRPr="00CA1D88">
        <w:rPr>
          <w:rFonts w:ascii="Arial" w:hAnsi="Arial" w:cs="Arial"/>
          <w:b/>
          <w:sz w:val="20"/>
          <w:szCs w:val="20"/>
        </w:rPr>
        <w:t>Oddělení veřejných zakázek</w:t>
      </w:r>
    </w:p>
    <w:p w14:paraId="6C54B506" w14:textId="2AE4FC29" w:rsidR="006D4F93" w:rsidRPr="00CA1D88" w:rsidRDefault="006D4F93" w:rsidP="006D4F93">
      <w:pPr>
        <w:rPr>
          <w:rFonts w:ascii="Arial" w:hAnsi="Arial" w:cs="Arial"/>
          <w:sz w:val="20"/>
          <w:szCs w:val="20"/>
        </w:rPr>
      </w:pPr>
      <w:r w:rsidRPr="00CA1D88">
        <w:rPr>
          <w:rFonts w:ascii="Arial" w:hAnsi="Arial" w:cs="Arial"/>
          <w:sz w:val="20"/>
          <w:szCs w:val="20"/>
        </w:rPr>
        <w:t xml:space="preserve">Tel.: </w:t>
      </w:r>
      <w:r>
        <w:rPr>
          <w:rFonts w:ascii="Arial" w:hAnsi="Arial" w:cs="Arial"/>
          <w:sz w:val="20"/>
          <w:szCs w:val="20"/>
        </w:rPr>
        <w:t xml:space="preserve"> </w:t>
      </w:r>
      <w:r w:rsidR="005237F9">
        <w:rPr>
          <w:rFonts w:ascii="Arial" w:hAnsi="Arial" w:cs="Arial"/>
          <w:sz w:val="20"/>
          <w:szCs w:val="20"/>
        </w:rPr>
        <w:t xml:space="preserve">  +420 221 55</w:t>
      </w:r>
      <w:r w:rsidR="0037057F">
        <w:rPr>
          <w:rFonts w:ascii="Arial" w:hAnsi="Arial" w:cs="Arial"/>
          <w:sz w:val="20"/>
          <w:szCs w:val="20"/>
        </w:rPr>
        <w:t>3</w:t>
      </w:r>
      <w:r w:rsidRPr="00CA1D88">
        <w:rPr>
          <w:rFonts w:ascii="Arial" w:hAnsi="Arial" w:cs="Arial"/>
          <w:sz w:val="20"/>
          <w:szCs w:val="20"/>
        </w:rPr>
        <w:t xml:space="preserve"> </w:t>
      </w:r>
      <w:r w:rsidR="0037057F">
        <w:rPr>
          <w:rFonts w:ascii="Arial" w:hAnsi="Arial" w:cs="Arial"/>
          <w:sz w:val="20"/>
          <w:szCs w:val="20"/>
        </w:rPr>
        <w:t>577</w:t>
      </w:r>
      <w:r w:rsidRPr="00CA1D88">
        <w:rPr>
          <w:rFonts w:ascii="Arial" w:hAnsi="Arial" w:cs="Arial"/>
          <w:sz w:val="20"/>
          <w:szCs w:val="20"/>
        </w:rPr>
        <w:t xml:space="preserve"> </w:t>
      </w:r>
      <w:r w:rsidRPr="00CA1D88">
        <w:rPr>
          <w:rFonts w:ascii="Arial" w:hAnsi="Arial" w:cs="Arial"/>
          <w:sz w:val="20"/>
          <w:szCs w:val="20"/>
        </w:rPr>
        <w:tab/>
      </w:r>
    </w:p>
    <w:p w14:paraId="6C54B507" w14:textId="44D43472" w:rsidR="006D4F93" w:rsidRPr="00CA1D88" w:rsidRDefault="0037057F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Mobil: </w:t>
      </w:r>
      <w:r w:rsidRPr="0037057F">
        <w:rPr>
          <w:rFonts w:ascii="Arial" w:hAnsi="Arial" w:cs="Arial"/>
          <w:sz w:val="20"/>
          <w:szCs w:val="20"/>
        </w:rPr>
        <w:t>+420607013629</w:t>
      </w:r>
    </w:p>
    <w:p w14:paraId="6C54B508" w14:textId="77777777" w:rsidR="006D4F93" w:rsidRPr="00CA1D88" w:rsidRDefault="006D4F93" w:rsidP="006D4F93">
      <w:pPr>
        <w:tabs>
          <w:tab w:val="left" w:pos="3415"/>
        </w:tabs>
        <w:rPr>
          <w:rFonts w:ascii="Arial" w:hAnsi="Arial" w:cs="Arial"/>
          <w:sz w:val="20"/>
          <w:szCs w:val="20"/>
        </w:rPr>
      </w:pPr>
      <w:r w:rsidRPr="00CA1D88">
        <w:rPr>
          <w:rFonts w:ascii="Arial" w:hAnsi="Arial" w:cs="Arial"/>
          <w:sz w:val="20"/>
          <w:szCs w:val="20"/>
        </w:rPr>
        <w:t xml:space="preserve">ID datové schránky: </w:t>
      </w:r>
      <w:proofErr w:type="spellStart"/>
      <w:r w:rsidRPr="00CA1D88">
        <w:rPr>
          <w:rFonts w:ascii="Arial" w:hAnsi="Arial" w:cs="Arial"/>
          <w:sz w:val="20"/>
          <w:szCs w:val="20"/>
        </w:rPr>
        <w:t>rnaadje</w:t>
      </w:r>
      <w:proofErr w:type="spellEnd"/>
    </w:p>
    <w:p w14:paraId="6C54B509" w14:textId="2BEFC549" w:rsidR="006D4F93" w:rsidRPr="00137586" w:rsidRDefault="006D4F93" w:rsidP="006D4F93">
      <w:pPr>
        <w:tabs>
          <w:tab w:val="left" w:pos="3415"/>
        </w:tabs>
        <w:rPr>
          <w:rFonts w:ascii="Arial" w:hAnsi="Arial" w:cs="Arial"/>
          <w:sz w:val="20"/>
          <w:szCs w:val="20"/>
        </w:rPr>
      </w:pPr>
      <w:r w:rsidRPr="00CA1D88">
        <w:rPr>
          <w:rFonts w:ascii="Arial" w:hAnsi="Arial" w:cs="Arial"/>
          <w:sz w:val="20"/>
          <w:szCs w:val="20"/>
        </w:rPr>
        <w:t xml:space="preserve">E-mail: </w:t>
      </w:r>
      <w:r w:rsidR="0037057F" w:rsidRPr="0037057F">
        <w:rPr>
          <w:rFonts w:ascii="Arial" w:hAnsi="Arial" w:cs="Arial"/>
          <w:sz w:val="20"/>
          <w:szCs w:val="20"/>
        </w:rPr>
        <w:t>klara.surovcova@rozhlas.cz</w:t>
      </w:r>
    </w:p>
    <w:p w14:paraId="6C54B50A" w14:textId="77777777" w:rsidR="006D4F93" w:rsidRPr="00137586" w:rsidRDefault="006D4F93" w:rsidP="006D4F93">
      <w:pPr>
        <w:pStyle w:val="Nadpis2"/>
        <w:spacing w:after="120"/>
        <w:rPr>
          <w:i w:val="0"/>
          <w:sz w:val="24"/>
          <w:szCs w:val="24"/>
          <w:u w:val="single"/>
        </w:rPr>
      </w:pPr>
      <w:bookmarkStart w:id="21" w:name="_Toc463524118"/>
      <w:bookmarkStart w:id="22" w:name="_Toc471917741"/>
      <w:bookmarkStart w:id="23" w:name="_Toc475965381"/>
      <w:r w:rsidRPr="00137586">
        <w:rPr>
          <w:i w:val="0"/>
          <w:sz w:val="24"/>
          <w:szCs w:val="24"/>
          <w:u w:val="single"/>
        </w:rPr>
        <w:t>I. Podrobné vymezení předmětu veřejné zakázky</w:t>
      </w:r>
      <w:bookmarkEnd w:id="21"/>
      <w:bookmarkEnd w:id="22"/>
      <w:bookmarkEnd w:id="23"/>
      <w:r w:rsidRPr="00137586">
        <w:rPr>
          <w:i w:val="0"/>
          <w:sz w:val="24"/>
          <w:szCs w:val="24"/>
          <w:u w:val="single"/>
        </w:rPr>
        <w:t xml:space="preserve">  </w:t>
      </w:r>
    </w:p>
    <w:p w14:paraId="6C54B50B" w14:textId="77777777" w:rsidR="005704DC" w:rsidRDefault="006D4F93" w:rsidP="006D4F93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Předmětem plnění této veřejné zakázky </w:t>
      </w:r>
      <w:r w:rsidR="00992693">
        <w:rPr>
          <w:rFonts w:ascii="Arial" w:hAnsi="Arial" w:cs="Arial"/>
          <w:bCs/>
          <w:color w:val="000000" w:themeColor="text1"/>
          <w:sz w:val="20"/>
          <w:szCs w:val="20"/>
        </w:rPr>
        <w:t>je</w:t>
      </w:r>
      <w:r w:rsidR="00992693" w:rsidRPr="0099269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92693" w:rsidRPr="00C610A8">
        <w:rPr>
          <w:rFonts w:ascii="Arial" w:hAnsi="Arial" w:cs="Arial"/>
          <w:bCs/>
          <w:color w:val="000000" w:themeColor="text1"/>
          <w:sz w:val="20"/>
          <w:szCs w:val="20"/>
        </w:rPr>
        <w:t>výroba a dodá</w:t>
      </w:r>
      <w:r w:rsidR="00992693">
        <w:rPr>
          <w:rFonts w:ascii="Arial" w:hAnsi="Arial" w:cs="Arial"/>
          <w:bCs/>
          <w:color w:val="000000" w:themeColor="text1"/>
          <w:sz w:val="20"/>
          <w:szCs w:val="20"/>
        </w:rPr>
        <w:t>ní</w:t>
      </w:r>
      <w:r w:rsidR="009926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kancelářského nábytku</w:t>
      </w:r>
      <w:r w:rsidR="005704DC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9926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včetně jeho montáže (sestavení), dopravy na každé místo dodání (tzn. i do jednotlivých regionů v rámci celé České republiky), poskytování záručního servisu a případně i dalších služeb spojených zejména s montáží a obměnou dílčích prvků kancelářského nábytku.</w:t>
      </w:r>
    </w:p>
    <w:p w14:paraId="6C54B50C" w14:textId="77777777" w:rsidR="006D4F93" w:rsidRPr="00C610A8" w:rsidRDefault="00992693" w:rsidP="006D4F93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Na konci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tohoto zadávacího řízení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bude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uzavření rámcové dohody podle § 13</w:t>
      </w:r>
      <w:r w:rsidR="005704DC">
        <w:rPr>
          <w:rFonts w:ascii="Arial" w:hAnsi="Arial" w:cs="Arial"/>
          <w:bCs/>
          <w:color w:val="000000" w:themeColor="text1"/>
          <w:sz w:val="20"/>
          <w:szCs w:val="20"/>
        </w:rPr>
        <w:t>1 ZZVZ mezi zadavatelem a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vybraným dodavatelem, přičemž jednotliv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é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dílčí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smlouvy 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>zadávan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é</w:t>
      </w:r>
      <w:r w:rsidR="006D4F93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na základě rámcové dohody budou dle aktuálních potřeb zadavatele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6C54B50D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0E" w14:textId="0AD4F338" w:rsidR="006D4F93" w:rsidRDefault="006D4F93" w:rsidP="006D4F9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veřejnou zakázku bude uzavřena rámcová dohoda s jedním vybraným dodavatelem na dobu určitou, a to na dobu </w:t>
      </w:r>
      <w:r w:rsidR="00CC2EFE">
        <w:rPr>
          <w:rFonts w:ascii="Arial" w:hAnsi="Arial" w:cs="Arial"/>
          <w:bCs/>
          <w:color w:val="000000" w:themeColor="text1"/>
          <w:sz w:val="20"/>
          <w:szCs w:val="20"/>
        </w:rPr>
        <w:t>24</w:t>
      </w:r>
      <w:r>
        <w:rPr>
          <w:rFonts w:ascii="Arial" w:hAnsi="Arial" w:cs="Arial"/>
          <w:bCs/>
          <w:sz w:val="20"/>
          <w:szCs w:val="20"/>
        </w:rPr>
        <w:t xml:space="preserve"> měsíců. </w:t>
      </w:r>
    </w:p>
    <w:p w14:paraId="6C54B50F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10" w14:textId="0250904E" w:rsidR="006D4F93" w:rsidRDefault="006D4F93" w:rsidP="006D4F93">
      <w:pPr>
        <w:rPr>
          <w:rFonts w:ascii="Arial" w:hAnsi="Arial" w:cs="Arial"/>
          <w:b/>
          <w:bCs/>
          <w:sz w:val="20"/>
          <w:szCs w:val="20"/>
        </w:rPr>
      </w:pPr>
      <w:r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Předpokládaná hodnota </w:t>
      </w:r>
      <w:r w:rsidR="00F45D72">
        <w:rPr>
          <w:rFonts w:ascii="Arial" w:hAnsi="Arial" w:cs="Arial"/>
          <w:b/>
          <w:bCs/>
          <w:color w:val="000000" w:themeColor="text1"/>
          <w:sz w:val="20"/>
          <w:szCs w:val="20"/>
        </w:rPr>
        <w:t>veřejné zakázky</w:t>
      </w:r>
      <w:r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činí </w:t>
      </w:r>
      <w:r w:rsidR="00B67758"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B67758"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C610A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00.000,- </w:t>
      </w:r>
      <w:r w:rsidRPr="00212D71">
        <w:rPr>
          <w:rFonts w:ascii="Arial" w:hAnsi="Arial" w:cs="Arial"/>
          <w:b/>
          <w:bCs/>
          <w:sz w:val="20"/>
          <w:szCs w:val="20"/>
        </w:rPr>
        <w:t xml:space="preserve">Kč (slovy: </w:t>
      </w:r>
      <w:r w:rsidR="00B67758">
        <w:rPr>
          <w:rFonts w:ascii="Arial" w:hAnsi="Arial" w:cs="Arial"/>
          <w:b/>
          <w:bCs/>
          <w:sz w:val="20"/>
          <w:szCs w:val="20"/>
        </w:rPr>
        <w:t>dva</w:t>
      </w:r>
      <w:r w:rsidR="0037057F">
        <w:rPr>
          <w:rFonts w:ascii="Arial" w:hAnsi="Arial" w:cs="Arial"/>
          <w:b/>
          <w:bCs/>
          <w:sz w:val="20"/>
          <w:szCs w:val="20"/>
        </w:rPr>
        <w:t xml:space="preserve"> </w:t>
      </w:r>
      <w:r w:rsidR="005704DC">
        <w:rPr>
          <w:rFonts w:ascii="Arial" w:hAnsi="Arial" w:cs="Arial"/>
          <w:b/>
          <w:bCs/>
          <w:sz w:val="20"/>
          <w:szCs w:val="20"/>
        </w:rPr>
        <w:t>mili</w:t>
      </w:r>
      <w:r w:rsidR="0037057F">
        <w:rPr>
          <w:rFonts w:ascii="Arial" w:hAnsi="Arial" w:cs="Arial"/>
          <w:b/>
          <w:bCs/>
          <w:sz w:val="20"/>
          <w:szCs w:val="20"/>
        </w:rPr>
        <w:t>o</w:t>
      </w:r>
      <w:r w:rsidRPr="00212D71">
        <w:rPr>
          <w:rFonts w:ascii="Arial" w:hAnsi="Arial" w:cs="Arial"/>
          <w:b/>
          <w:bCs/>
          <w:sz w:val="20"/>
          <w:szCs w:val="20"/>
        </w:rPr>
        <w:t>ny</w:t>
      </w:r>
      <w:r w:rsidR="0037057F">
        <w:rPr>
          <w:rFonts w:ascii="Arial" w:hAnsi="Arial" w:cs="Arial"/>
          <w:b/>
          <w:bCs/>
          <w:sz w:val="20"/>
          <w:szCs w:val="20"/>
        </w:rPr>
        <w:t xml:space="preserve"> </w:t>
      </w:r>
      <w:r w:rsidR="005704DC">
        <w:rPr>
          <w:rFonts w:ascii="Arial" w:hAnsi="Arial" w:cs="Arial"/>
          <w:b/>
          <w:bCs/>
          <w:sz w:val="20"/>
          <w:szCs w:val="20"/>
        </w:rPr>
        <w:t>pět</w:t>
      </w:r>
      <w:r w:rsidR="0037057F">
        <w:rPr>
          <w:rFonts w:ascii="Arial" w:hAnsi="Arial" w:cs="Arial"/>
          <w:b/>
          <w:bCs/>
          <w:sz w:val="20"/>
          <w:szCs w:val="20"/>
        </w:rPr>
        <w:t xml:space="preserve"> </w:t>
      </w:r>
      <w:r w:rsidR="005704DC">
        <w:rPr>
          <w:rFonts w:ascii="Arial" w:hAnsi="Arial" w:cs="Arial"/>
          <w:b/>
          <w:bCs/>
          <w:sz w:val="20"/>
          <w:szCs w:val="20"/>
        </w:rPr>
        <w:t>set</w:t>
      </w:r>
      <w:r w:rsidR="0037057F">
        <w:rPr>
          <w:rFonts w:ascii="Arial" w:hAnsi="Arial" w:cs="Arial"/>
          <w:b/>
          <w:bCs/>
          <w:sz w:val="20"/>
          <w:szCs w:val="20"/>
        </w:rPr>
        <w:t xml:space="preserve"> </w:t>
      </w:r>
      <w:r w:rsidR="00B67758">
        <w:rPr>
          <w:rFonts w:ascii="Arial" w:hAnsi="Arial" w:cs="Arial"/>
          <w:b/>
          <w:bCs/>
          <w:sz w:val="20"/>
          <w:szCs w:val="20"/>
        </w:rPr>
        <w:t>tisíc</w:t>
      </w:r>
      <w:r w:rsidRPr="00212D71">
        <w:rPr>
          <w:rFonts w:ascii="Arial" w:hAnsi="Arial" w:cs="Arial"/>
          <w:b/>
          <w:bCs/>
          <w:sz w:val="20"/>
          <w:szCs w:val="20"/>
        </w:rPr>
        <w:t xml:space="preserve"> korun českých) bez DPH.</w:t>
      </w:r>
    </w:p>
    <w:p w14:paraId="6C54B511" w14:textId="77777777" w:rsidR="00F45D72" w:rsidRDefault="00F45D72" w:rsidP="006D4F93">
      <w:pPr>
        <w:rPr>
          <w:rFonts w:ascii="Arial" w:hAnsi="Arial" w:cs="Arial"/>
          <w:b/>
          <w:bCs/>
          <w:sz w:val="20"/>
          <w:szCs w:val="20"/>
        </w:rPr>
      </w:pPr>
    </w:p>
    <w:p w14:paraId="6C54B512" w14:textId="77777777" w:rsidR="00F45D72" w:rsidRPr="00212D71" w:rsidRDefault="00F45D72" w:rsidP="005704D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Celková nabídková cena bez DPH nesmí překročit předpokládanou hodnotu veřejné zakázky.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D077A9">
        <w:rPr>
          <w:rFonts w:ascii="Arial" w:hAnsi="Arial" w:cs="Arial"/>
          <w:b/>
          <w:color w:val="000000"/>
          <w:sz w:val="20"/>
          <w:szCs w:val="20"/>
        </w:rPr>
        <w:t xml:space="preserve">Nabídka, u níž nabídková cena překročí předpokládanou hodnotu veřejné </w:t>
      </w:r>
      <w:r>
        <w:rPr>
          <w:rFonts w:ascii="Arial" w:hAnsi="Arial" w:cs="Arial"/>
          <w:b/>
          <w:color w:val="000000"/>
          <w:sz w:val="20"/>
          <w:szCs w:val="20"/>
        </w:rPr>
        <w:t>zakázky, bude zadavatelem vyřazena pro nesplnění zadávacích podmínek.</w:t>
      </w:r>
    </w:p>
    <w:p w14:paraId="6C54B513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14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v rámci této veřejné zakázky požaduje realizaci dodávek </w:t>
      </w:r>
      <w:r w:rsidR="00B67758" w:rsidRPr="00C610A8">
        <w:rPr>
          <w:rFonts w:ascii="Arial" w:hAnsi="Arial" w:cs="Arial"/>
          <w:bCs/>
          <w:color w:val="000000" w:themeColor="text1"/>
          <w:sz w:val="20"/>
          <w:szCs w:val="20"/>
        </w:rPr>
        <w:t>kancelářského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nábytku dle svých aktuálních požadavků a potřeb, a to buď typizovaného nábytku, který je přesně popsán v příloze č. 3 této zadávací dokumentace nazvané ‚‚</w:t>
      </w:r>
      <w:r>
        <w:rPr>
          <w:rFonts w:ascii="Arial" w:hAnsi="Arial" w:cs="Arial"/>
          <w:bCs/>
          <w:i/>
          <w:sz w:val="20"/>
          <w:szCs w:val="20"/>
        </w:rPr>
        <w:t>Technická dokumentace zakázky</w:t>
      </w:r>
      <w:r>
        <w:rPr>
          <w:rFonts w:ascii="Arial" w:hAnsi="Arial" w:cs="Arial"/>
          <w:bCs/>
          <w:sz w:val="20"/>
          <w:szCs w:val="20"/>
        </w:rPr>
        <w:t>‘‘, anebo specifického nábytku (tzn. nábytku, který je v</w:t>
      </w:r>
      <w:r w:rsidR="00BE0279">
        <w:rPr>
          <w:rFonts w:ascii="Arial" w:hAnsi="Arial" w:cs="Arial"/>
          <w:bCs/>
          <w:sz w:val="20"/>
          <w:szCs w:val="20"/>
        </w:rPr>
        <w:t>yrá</w:t>
      </w:r>
      <w:r>
        <w:rPr>
          <w:rFonts w:ascii="Arial" w:hAnsi="Arial" w:cs="Arial"/>
          <w:bCs/>
          <w:sz w:val="20"/>
          <w:szCs w:val="20"/>
        </w:rPr>
        <w:t>běn</w:t>
      </w:r>
      <w:r w:rsidR="00BE0279">
        <w:rPr>
          <w:rFonts w:ascii="Arial" w:hAnsi="Arial" w:cs="Arial"/>
          <w:bCs/>
          <w:sz w:val="20"/>
          <w:szCs w:val="20"/>
        </w:rPr>
        <w:t>ý</w:t>
      </w:r>
      <w:r>
        <w:rPr>
          <w:rFonts w:ascii="Arial" w:hAnsi="Arial" w:cs="Arial"/>
          <w:bCs/>
          <w:sz w:val="20"/>
          <w:szCs w:val="20"/>
        </w:rPr>
        <w:t xml:space="preserve"> na objednávku podle zvláštních požadavků zadavatele), který bude vždy konkrétně popsán až v dané výzvě k podání nabídky na dílčí plnění. Bližší postup zadávání dílčích plnění je uveden v závazném návrhu rámcové dohody, který tvoří přílohu č. 2 této zadávací dokumen</w:t>
      </w:r>
      <w:r w:rsidR="00B67758">
        <w:rPr>
          <w:rFonts w:ascii="Arial" w:hAnsi="Arial" w:cs="Arial"/>
          <w:bCs/>
          <w:sz w:val="20"/>
          <w:szCs w:val="20"/>
        </w:rPr>
        <w:t>ta</w:t>
      </w:r>
      <w:r>
        <w:rPr>
          <w:rFonts w:ascii="Arial" w:hAnsi="Arial" w:cs="Arial"/>
          <w:bCs/>
          <w:sz w:val="20"/>
          <w:szCs w:val="20"/>
        </w:rPr>
        <w:t xml:space="preserve">ce. </w:t>
      </w:r>
    </w:p>
    <w:p w14:paraId="6C54B515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16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Jednotlivé dílčí dodávky budou realizovány v souladu s touto zadávací dokumen</w:t>
      </w:r>
      <w:r w:rsidR="00B67758">
        <w:rPr>
          <w:rFonts w:ascii="Arial" w:hAnsi="Arial" w:cs="Arial"/>
          <w:bCs/>
          <w:sz w:val="20"/>
          <w:szCs w:val="20"/>
        </w:rPr>
        <w:t>ta</w:t>
      </w:r>
      <w:r>
        <w:rPr>
          <w:rFonts w:ascii="Arial" w:hAnsi="Arial" w:cs="Arial"/>
          <w:bCs/>
          <w:sz w:val="20"/>
          <w:szCs w:val="20"/>
        </w:rPr>
        <w:t>cí v kvalitě uvedené v příloze č. 3 ‚‚</w:t>
      </w:r>
      <w:r>
        <w:rPr>
          <w:rFonts w:ascii="Arial" w:hAnsi="Arial" w:cs="Arial"/>
          <w:bCs/>
          <w:i/>
          <w:sz w:val="20"/>
          <w:szCs w:val="20"/>
        </w:rPr>
        <w:t>Technická dokumentace zakázky</w:t>
      </w:r>
      <w:r>
        <w:rPr>
          <w:rFonts w:ascii="Arial" w:hAnsi="Arial" w:cs="Arial"/>
          <w:bCs/>
          <w:sz w:val="20"/>
          <w:szCs w:val="20"/>
        </w:rPr>
        <w:t xml:space="preserve">‘‘. Konkrétní rozsah a požadavky plnění bude zadavatel konkretizovat v dílčích smlouvách. </w:t>
      </w:r>
    </w:p>
    <w:p w14:paraId="6C54B517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</w:p>
    <w:p w14:paraId="6C54B518" w14:textId="77777777" w:rsidR="006D4F93" w:rsidRPr="00C610A8" w:rsidRDefault="006D4F93" w:rsidP="006D4F93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Zadavatel požaduje dodání </w:t>
      </w:r>
      <w:r w:rsidR="00586BD7" w:rsidRPr="00C610A8">
        <w:rPr>
          <w:rFonts w:ascii="Arial" w:hAnsi="Arial" w:cs="Arial"/>
          <w:bCs/>
          <w:color w:val="000000" w:themeColor="text1"/>
          <w:sz w:val="20"/>
          <w:szCs w:val="20"/>
        </w:rPr>
        <w:t>kancelářského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nábytku kompletovaného</w:t>
      </w:r>
      <w:r w:rsidR="00586BD7" w:rsidRPr="00C610A8">
        <w:rPr>
          <w:rFonts w:ascii="Arial" w:hAnsi="Arial" w:cs="Arial"/>
          <w:bCs/>
          <w:color w:val="000000" w:themeColor="text1"/>
          <w:sz w:val="20"/>
          <w:szCs w:val="20"/>
        </w:rPr>
        <w:t>, lepeného a smontovaného již ve výrobě dodavatele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586BD7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Výjimku tvoří stoly a atypické části dodávky, které lze kompletovat v prostorách umístění nábytku.</w:t>
      </w:r>
    </w:p>
    <w:p w14:paraId="6C54B519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</w:p>
    <w:p w14:paraId="6C54B51A" w14:textId="77777777" w:rsidR="006D4F93" w:rsidRPr="00C610A8" w:rsidRDefault="00414646" w:rsidP="006D4F93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Dodavatel v případě nutnosti provede před zahájením výroby a dodávky doměření jednotlivých místností pro zjištění případných rozdílů v rozměrech mezi stavební dokumentací a skutečností, které by mohly vést k nevhodnému použití </w:t>
      </w:r>
      <w:r w:rsidR="00DE6AC5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dílčích 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prvků </w:t>
      </w:r>
      <w:r w:rsidR="00DE6AC5" w:rsidRPr="00C610A8">
        <w:rPr>
          <w:rFonts w:ascii="Arial" w:hAnsi="Arial" w:cs="Arial"/>
          <w:bCs/>
          <w:color w:val="000000" w:themeColor="text1"/>
          <w:sz w:val="20"/>
          <w:szCs w:val="20"/>
        </w:rPr>
        <w:t>kancelářského nábytku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6C54B51B" w14:textId="77777777" w:rsidR="00414646" w:rsidRDefault="00414646" w:rsidP="006D4F93">
      <w:pPr>
        <w:jc w:val="both"/>
        <w:rPr>
          <w:rFonts w:ascii="Arial" w:hAnsi="Arial" w:cs="Arial"/>
          <w:bCs/>
          <w:i/>
          <w:sz w:val="20"/>
          <w:szCs w:val="20"/>
          <w:u w:val="single"/>
        </w:rPr>
      </w:pPr>
    </w:p>
    <w:p w14:paraId="6C54B51C" w14:textId="77777777" w:rsidR="006D4F93" w:rsidRPr="00C610A8" w:rsidRDefault="006D4F93" w:rsidP="006D4F93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>Nábytek zadavatel požaduje dodat v</w:t>
      </w:r>
      <w:r w:rsidR="00F45D7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>různých</w:t>
      </w:r>
      <w:r w:rsidR="00F45D72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 avšak cenově shodných dezénech podle specifikací uvedených v příloze č. 3 této zadávací dokumentace</w:t>
      </w:r>
      <w:r w:rsidR="00F45D72">
        <w:rPr>
          <w:rFonts w:ascii="Arial" w:hAnsi="Arial" w:cs="Arial"/>
          <w:bCs/>
          <w:color w:val="000000" w:themeColor="text1"/>
          <w:sz w:val="20"/>
          <w:szCs w:val="20"/>
        </w:rPr>
        <w:t xml:space="preserve"> – Technická dokumentace zakázky</w:t>
      </w:r>
      <w:r w:rsidR="00414646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>Současně bude dodavatel garantovat dodávku typizovaného nábytku dle přílohy č. 3 této zadávací dokumentace v minimálně třech dalších dezénech</w:t>
      </w:r>
      <w:r w:rsidR="00DE6AC5" w:rsidRPr="00C610A8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r w:rsidRPr="00C610A8">
        <w:rPr>
          <w:rFonts w:ascii="Arial" w:hAnsi="Arial" w:cs="Arial"/>
          <w:bCs/>
          <w:color w:val="000000" w:themeColor="text1"/>
          <w:sz w:val="20"/>
          <w:szCs w:val="20"/>
        </w:rPr>
        <w:t>Tyto předloží v rámci vzorníku barev předkládaného společně s přesně specifikovanými ukázkami nábytku.</w:t>
      </w:r>
    </w:p>
    <w:p w14:paraId="6C54B51D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</w:p>
    <w:p w14:paraId="6C54B51E" w14:textId="77777777" w:rsidR="006D4F93" w:rsidRDefault="006D4F93" w:rsidP="006D4F93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Podkladem pro zpracování nabídky je:</w:t>
      </w:r>
    </w:p>
    <w:p w14:paraId="6C54B51F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</w:t>
      </w:r>
      <w:r w:rsidR="005704D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tato </w:t>
      </w:r>
      <w:r w:rsidR="00F45D72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adávací dokumentace</w:t>
      </w:r>
    </w:p>
    <w:p w14:paraId="6C54B520" w14:textId="13106AA6" w:rsidR="00234C89" w:rsidRDefault="006D4F93" w:rsidP="006D4F9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</w:t>
      </w:r>
      <w:r w:rsidR="005704DC">
        <w:rPr>
          <w:rFonts w:ascii="Arial" w:hAnsi="Arial" w:cs="Arial"/>
          <w:bCs/>
          <w:sz w:val="20"/>
          <w:szCs w:val="20"/>
        </w:rPr>
        <w:t xml:space="preserve"> p</w:t>
      </w:r>
      <w:r w:rsidR="00F45D72">
        <w:rPr>
          <w:rFonts w:ascii="Arial" w:hAnsi="Arial" w:cs="Arial"/>
          <w:bCs/>
          <w:sz w:val="20"/>
          <w:szCs w:val="20"/>
        </w:rPr>
        <w:t xml:space="preserve">říloha č. </w:t>
      </w:r>
      <w:r w:rsidR="00234C89">
        <w:rPr>
          <w:rFonts w:ascii="Arial" w:hAnsi="Arial" w:cs="Arial"/>
          <w:bCs/>
          <w:sz w:val="20"/>
          <w:szCs w:val="20"/>
        </w:rPr>
        <w:t>2</w:t>
      </w:r>
      <w:r w:rsidR="00F45D72">
        <w:rPr>
          <w:rFonts w:ascii="Arial" w:hAnsi="Arial" w:cs="Arial"/>
          <w:bCs/>
          <w:sz w:val="20"/>
          <w:szCs w:val="20"/>
        </w:rPr>
        <w:t xml:space="preserve"> této zadávací dokumentace - </w:t>
      </w:r>
      <w:r w:rsidR="008635A0">
        <w:rPr>
          <w:rFonts w:ascii="Arial" w:hAnsi="Arial" w:cs="Arial"/>
          <w:bCs/>
          <w:sz w:val="20"/>
          <w:szCs w:val="20"/>
        </w:rPr>
        <w:t>Z</w:t>
      </w:r>
      <w:r w:rsidR="00234C89">
        <w:rPr>
          <w:rFonts w:ascii="Arial" w:hAnsi="Arial" w:cs="Arial"/>
          <w:bCs/>
          <w:sz w:val="20"/>
          <w:szCs w:val="20"/>
        </w:rPr>
        <w:t xml:space="preserve">ávazný návrh rámcové dohody </w:t>
      </w:r>
    </w:p>
    <w:p w14:paraId="6C54B521" w14:textId="4A1826B3" w:rsidR="006D4F93" w:rsidRDefault="006D4F93" w:rsidP="006D4F9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</w:t>
      </w:r>
      <w:r w:rsidR="005704DC">
        <w:rPr>
          <w:rFonts w:ascii="Arial" w:hAnsi="Arial" w:cs="Arial"/>
          <w:bCs/>
          <w:sz w:val="20"/>
          <w:szCs w:val="20"/>
        </w:rPr>
        <w:t xml:space="preserve"> p</w:t>
      </w:r>
      <w:r w:rsidR="00F45D72">
        <w:rPr>
          <w:rFonts w:ascii="Arial" w:hAnsi="Arial" w:cs="Arial"/>
          <w:bCs/>
          <w:sz w:val="20"/>
          <w:szCs w:val="20"/>
        </w:rPr>
        <w:t xml:space="preserve">říloha č. </w:t>
      </w:r>
      <w:r w:rsidR="00234C89">
        <w:rPr>
          <w:rFonts w:ascii="Arial" w:hAnsi="Arial" w:cs="Arial"/>
          <w:bCs/>
          <w:sz w:val="20"/>
          <w:szCs w:val="20"/>
        </w:rPr>
        <w:t>3</w:t>
      </w:r>
      <w:r w:rsidR="00F45D72">
        <w:rPr>
          <w:rFonts w:ascii="Arial" w:hAnsi="Arial" w:cs="Arial"/>
          <w:bCs/>
          <w:sz w:val="20"/>
          <w:szCs w:val="20"/>
        </w:rPr>
        <w:t xml:space="preserve"> této zadávací dokumentace - </w:t>
      </w:r>
      <w:r w:rsidR="008635A0">
        <w:rPr>
          <w:rFonts w:ascii="Arial" w:hAnsi="Arial" w:cs="Arial"/>
          <w:bCs/>
          <w:sz w:val="20"/>
          <w:szCs w:val="20"/>
        </w:rPr>
        <w:t>T</w:t>
      </w:r>
      <w:r w:rsidR="00234C89">
        <w:rPr>
          <w:rFonts w:ascii="Arial" w:hAnsi="Arial" w:cs="Arial"/>
          <w:bCs/>
          <w:sz w:val="20"/>
          <w:szCs w:val="20"/>
        </w:rPr>
        <w:t>echnická dokumentace</w:t>
      </w:r>
      <w:r w:rsidR="008635A0">
        <w:rPr>
          <w:rFonts w:ascii="Arial" w:hAnsi="Arial" w:cs="Arial"/>
          <w:bCs/>
          <w:sz w:val="20"/>
          <w:szCs w:val="20"/>
        </w:rPr>
        <w:t xml:space="preserve"> zakázky</w:t>
      </w:r>
    </w:p>
    <w:p w14:paraId="6C54B522" w14:textId="77777777" w:rsidR="006D4F93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23" w14:textId="77777777" w:rsidR="006D4F93" w:rsidRPr="00F545F9" w:rsidRDefault="006D4F93" w:rsidP="006D4F9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Nabídka účastníka musí splňovat veškeré požadavky a podmínky zadavatele uvedené v této zadávací dokumentaci včetně obchodních podmínek, které jsou zaneseny do závazného návrhu rámcové dohody.</w:t>
      </w:r>
    </w:p>
    <w:p w14:paraId="6C54B524" w14:textId="77777777" w:rsidR="006D4F93" w:rsidRPr="000E667B" w:rsidRDefault="006D4F93" w:rsidP="006D4F93">
      <w:pPr>
        <w:rPr>
          <w:rFonts w:ascii="Arial" w:hAnsi="Arial" w:cs="Arial"/>
          <w:bCs/>
          <w:sz w:val="20"/>
          <w:szCs w:val="20"/>
        </w:rPr>
      </w:pPr>
    </w:p>
    <w:p w14:paraId="6C54B525" w14:textId="77777777" w:rsidR="00C610A8" w:rsidRDefault="006D4F93" w:rsidP="006D4F93">
      <w:pPr>
        <w:jc w:val="both"/>
        <w:rPr>
          <w:rFonts w:ascii="Arial" w:hAnsi="Arial" w:cs="Arial"/>
          <w:sz w:val="20"/>
          <w:szCs w:val="20"/>
        </w:rPr>
      </w:pP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>Název:</w:t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ab/>
        <w:t xml:space="preserve">    </w:t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>Kód CPV</w:t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</w:r>
      <w:r w:rsidRPr="00F545F9">
        <w:rPr>
          <w:rFonts w:ascii="Arial" w:hAnsi="Arial" w:cs="Arial"/>
          <w:b/>
          <w:bCs/>
          <w:i/>
          <w:sz w:val="20"/>
          <w:szCs w:val="20"/>
          <w:u w:val="single"/>
        </w:rPr>
        <w:tab/>
        <w:t xml:space="preserve"> </w:t>
      </w:r>
      <w:r w:rsidRPr="00137586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kancelářsk</w:t>
      </w:r>
      <w:r w:rsidR="00414646">
        <w:rPr>
          <w:rFonts w:ascii="Arial" w:hAnsi="Arial" w:cs="Arial"/>
          <w:sz w:val="20"/>
          <w:szCs w:val="20"/>
        </w:rPr>
        <w:t>ý nábytek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391</w:t>
      </w:r>
      <w:r w:rsidR="00C610A8">
        <w:rPr>
          <w:rFonts w:ascii="Arial" w:hAnsi="Arial" w:cs="Arial"/>
          <w:sz w:val="20"/>
          <w:szCs w:val="20"/>
        </w:rPr>
        <w:t>3</w:t>
      </w:r>
      <w:r w:rsidR="0041464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000-0</w:t>
      </w:r>
    </w:p>
    <w:p w14:paraId="6C54B526" w14:textId="37F81EC0" w:rsidR="006D4F93" w:rsidRPr="00F75EA0" w:rsidRDefault="008635A0" w:rsidP="006D4F93">
      <w:pPr>
        <w:jc w:val="both"/>
        <w:rPr>
          <w:rFonts w:ascii="Arial" w:hAnsi="Arial" w:cs="Arial"/>
          <w:sz w:val="20"/>
          <w:szCs w:val="20"/>
        </w:rPr>
      </w:pPr>
      <w:r w:rsidRPr="00066759">
        <w:rPr>
          <w:rFonts w:ascii="Arial" w:hAnsi="Arial" w:cs="Arial"/>
          <w:sz w:val="20"/>
          <w:szCs w:val="20"/>
        </w:rPr>
        <w:t>k</w:t>
      </w:r>
      <w:r w:rsidR="00C610A8" w:rsidRPr="00066759">
        <w:rPr>
          <w:rFonts w:ascii="Arial" w:hAnsi="Arial" w:cs="Arial"/>
          <w:sz w:val="20"/>
          <w:szCs w:val="20"/>
        </w:rPr>
        <w:t>uchyňský nábytek</w:t>
      </w:r>
      <w:r w:rsidR="00C610A8" w:rsidRPr="00066759">
        <w:rPr>
          <w:rFonts w:ascii="Arial" w:hAnsi="Arial" w:cs="Arial"/>
          <w:sz w:val="20"/>
          <w:szCs w:val="20"/>
        </w:rPr>
        <w:tab/>
      </w:r>
      <w:r w:rsidR="00C610A8" w:rsidRPr="00066759">
        <w:rPr>
          <w:rFonts w:ascii="Arial" w:hAnsi="Arial" w:cs="Arial"/>
          <w:sz w:val="20"/>
          <w:szCs w:val="20"/>
        </w:rPr>
        <w:tab/>
      </w:r>
      <w:r w:rsidR="00C610A8" w:rsidRPr="00066759">
        <w:rPr>
          <w:rFonts w:ascii="Arial" w:hAnsi="Arial" w:cs="Arial"/>
          <w:sz w:val="20"/>
          <w:szCs w:val="20"/>
        </w:rPr>
        <w:tab/>
      </w:r>
      <w:r w:rsidR="00C610A8" w:rsidRPr="00066759">
        <w:rPr>
          <w:rFonts w:ascii="Arial" w:hAnsi="Arial" w:cs="Arial"/>
          <w:sz w:val="20"/>
          <w:szCs w:val="20"/>
        </w:rPr>
        <w:tab/>
        <w:t>39141000-2</w:t>
      </w:r>
      <w:r w:rsidR="006D4F93" w:rsidRPr="00453843">
        <w:rPr>
          <w:rFonts w:ascii="Arial" w:hAnsi="Arial" w:cs="Arial"/>
          <w:sz w:val="20"/>
          <w:szCs w:val="20"/>
        </w:rPr>
        <w:tab/>
      </w:r>
      <w:r w:rsidR="006D4F93">
        <w:rPr>
          <w:rFonts w:ascii="Arial" w:hAnsi="Arial" w:cs="Arial"/>
          <w:sz w:val="20"/>
          <w:szCs w:val="20"/>
        </w:rPr>
        <w:tab/>
      </w:r>
      <w:r w:rsidR="006D4F93">
        <w:rPr>
          <w:rFonts w:ascii="Arial" w:hAnsi="Arial" w:cs="Arial"/>
          <w:sz w:val="20"/>
          <w:szCs w:val="20"/>
        </w:rPr>
        <w:tab/>
      </w:r>
      <w:r w:rsidR="006D4F93">
        <w:rPr>
          <w:rFonts w:ascii="Arial" w:hAnsi="Arial" w:cs="Arial"/>
          <w:sz w:val="20"/>
          <w:szCs w:val="20"/>
        </w:rPr>
        <w:tab/>
      </w:r>
    </w:p>
    <w:p w14:paraId="6C54B527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C54B528" w14:textId="77777777" w:rsidR="005704DC" w:rsidRPr="005704DC" w:rsidRDefault="005704DC" w:rsidP="006D4F93">
      <w:pPr>
        <w:rPr>
          <w:rFonts w:ascii="Arial" w:hAnsi="Arial" w:cs="Arial"/>
          <w:sz w:val="20"/>
          <w:szCs w:val="20"/>
        </w:rPr>
      </w:pPr>
    </w:p>
    <w:p w14:paraId="6C54B529" w14:textId="77777777" w:rsidR="006D4F93" w:rsidRDefault="006D4F93" w:rsidP="006D4F9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Ostatní požadavky zadavatele jsou popsány v části C. Ostatní požadavky, práva a podmínky zadavatele této zadávací dokumentace.</w:t>
      </w:r>
    </w:p>
    <w:p w14:paraId="6C54B52A" w14:textId="77777777" w:rsidR="006D4F93" w:rsidRDefault="006D4F93" w:rsidP="006D4F93">
      <w:pPr>
        <w:pStyle w:val="Nadpis2"/>
        <w:spacing w:after="120"/>
        <w:rPr>
          <w:i w:val="0"/>
          <w:iCs w:val="0"/>
          <w:sz w:val="24"/>
          <w:u w:val="single"/>
        </w:rPr>
      </w:pPr>
      <w:bookmarkStart w:id="24" w:name="_Toc463524119"/>
      <w:bookmarkStart w:id="25" w:name="_Toc471917745"/>
      <w:bookmarkStart w:id="26" w:name="_Toc475965382"/>
      <w:r w:rsidRPr="00137586">
        <w:rPr>
          <w:i w:val="0"/>
          <w:iCs w:val="0"/>
          <w:sz w:val="24"/>
          <w:u w:val="single"/>
        </w:rPr>
        <w:t>I</w:t>
      </w:r>
      <w:r>
        <w:rPr>
          <w:i w:val="0"/>
          <w:iCs w:val="0"/>
          <w:sz w:val="24"/>
          <w:u w:val="single"/>
        </w:rPr>
        <w:t>I</w:t>
      </w:r>
      <w:r w:rsidRPr="00137586">
        <w:rPr>
          <w:i w:val="0"/>
          <w:iCs w:val="0"/>
          <w:sz w:val="24"/>
          <w:u w:val="single"/>
        </w:rPr>
        <w:t>. Místo plnění veřejné zakázky</w:t>
      </w:r>
      <w:bookmarkEnd w:id="24"/>
      <w:bookmarkEnd w:id="25"/>
      <w:bookmarkEnd w:id="26"/>
      <w:r w:rsidRPr="00137586">
        <w:rPr>
          <w:i w:val="0"/>
          <w:iCs w:val="0"/>
          <w:sz w:val="24"/>
          <w:u w:val="single"/>
        </w:rPr>
        <w:t xml:space="preserve"> </w:t>
      </w:r>
    </w:p>
    <w:p w14:paraId="6C54B52B" w14:textId="77777777" w:rsidR="006D4F93" w:rsidRDefault="005704DC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Místa</w:t>
      </w:r>
      <w:r w:rsidR="006D4F93">
        <w:rPr>
          <w:rFonts w:ascii="Arial" w:hAnsi="Arial" w:cs="Arial"/>
          <w:sz w:val="20"/>
          <w:szCs w:val="20"/>
        </w:rPr>
        <w:t xml:space="preserve"> plnění</w:t>
      </w:r>
      <w:r>
        <w:rPr>
          <w:rFonts w:ascii="Arial" w:hAnsi="Arial" w:cs="Arial"/>
          <w:sz w:val="20"/>
          <w:szCs w:val="20"/>
        </w:rPr>
        <w:t xml:space="preserve"> předmětu veřejné zakázky jsou uvedena níže:</w:t>
      </w:r>
    </w:p>
    <w:p w14:paraId="6C54B52C" w14:textId="77777777" w:rsidR="005704DC" w:rsidRDefault="005704DC" w:rsidP="006D4F93">
      <w:pPr>
        <w:rPr>
          <w:rFonts w:ascii="Arial" w:hAnsi="Arial" w:cs="Arial"/>
          <w:sz w:val="20"/>
          <w:szCs w:val="20"/>
        </w:rPr>
      </w:pPr>
    </w:p>
    <w:p w14:paraId="6C54B52D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Brno – Beethovena 4, Dvorského 32/7</w:t>
      </w:r>
    </w:p>
    <w:p w14:paraId="6C54B52E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České Budějovice – U tří lvů 1</w:t>
      </w:r>
    </w:p>
    <w:p w14:paraId="6C54B52F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Hradec Králové – Havlíčkova 292</w:t>
      </w:r>
    </w:p>
    <w:p w14:paraId="6C54B530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Region Vysočina – Jihlava – Masarykovo náměstí 42</w:t>
      </w:r>
    </w:p>
    <w:p w14:paraId="6C54B531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Karlovy Vary – Zítkova 3/1150</w:t>
      </w:r>
    </w:p>
    <w:p w14:paraId="6C54B532" w14:textId="5A5AB2B8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Sever – Liberec – Rochlice –</w:t>
      </w:r>
      <w:r w:rsidR="00F342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Modrá 1048</w:t>
      </w:r>
    </w:p>
    <w:p w14:paraId="6C54B533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Olomouc – Horní náměstí 21</w:t>
      </w:r>
    </w:p>
    <w:p w14:paraId="6C54B534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Ostrava – komplex budov Dr. Šmerala 2, Dr. Šmerala 4, Dr. Šmerala 6</w:t>
      </w:r>
    </w:p>
    <w:p w14:paraId="6C54B535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Pardubice – Sv. Anežky České 29</w:t>
      </w:r>
    </w:p>
    <w:p w14:paraId="6C54B536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Plzeň – Náměstí míru 10</w:t>
      </w:r>
    </w:p>
    <w:p w14:paraId="6C54B537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- komplex budov Vinohradská 12, Římská 13 a 15, Praha 2.</w:t>
      </w:r>
    </w:p>
    <w:p w14:paraId="6C54B538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Regina, Praha 8 – Hybešova 10</w:t>
      </w:r>
    </w:p>
    <w:p w14:paraId="6C54B539" w14:textId="77777777" w:rsidR="006D4F93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Český rozhlas Sever – Ústí nad Labem – Na schodech 10</w:t>
      </w:r>
    </w:p>
    <w:p w14:paraId="6C54B53A" w14:textId="77777777" w:rsidR="006D4F93" w:rsidRPr="003B56B6" w:rsidRDefault="006D4F93" w:rsidP="006D4F93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Český rozhlas Zlín – Osvoboditelů 187 </w:t>
      </w:r>
    </w:p>
    <w:p w14:paraId="6C54B53B" w14:textId="77777777" w:rsidR="006D4F93" w:rsidRDefault="006D4F93" w:rsidP="006D4F93">
      <w:pPr>
        <w:pStyle w:val="Nadpis2"/>
        <w:spacing w:after="120"/>
        <w:rPr>
          <w:i w:val="0"/>
          <w:sz w:val="24"/>
          <w:szCs w:val="24"/>
          <w:u w:val="single"/>
        </w:rPr>
      </w:pPr>
      <w:bookmarkStart w:id="27" w:name="_Toc463524120"/>
      <w:bookmarkStart w:id="28" w:name="_Toc471917746"/>
      <w:bookmarkStart w:id="29" w:name="_Toc475965383"/>
      <w:r>
        <w:rPr>
          <w:i w:val="0"/>
          <w:sz w:val="24"/>
          <w:szCs w:val="24"/>
          <w:u w:val="single"/>
        </w:rPr>
        <w:t>III</w:t>
      </w:r>
      <w:r w:rsidRPr="00F002A0">
        <w:rPr>
          <w:i w:val="0"/>
          <w:sz w:val="24"/>
          <w:szCs w:val="24"/>
          <w:u w:val="single"/>
        </w:rPr>
        <w:t>. Doba plnění veřejné zakázky</w:t>
      </w:r>
      <w:bookmarkEnd w:id="27"/>
      <w:bookmarkEnd w:id="28"/>
      <w:bookmarkEnd w:id="29"/>
      <w:r w:rsidRPr="00F002A0">
        <w:rPr>
          <w:i w:val="0"/>
          <w:sz w:val="24"/>
          <w:szCs w:val="24"/>
          <w:u w:val="single"/>
        </w:rPr>
        <w:t xml:space="preserve"> </w:t>
      </w:r>
    </w:p>
    <w:p w14:paraId="6C54B53C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  <w:r w:rsidRPr="00B336DE">
        <w:rPr>
          <w:rFonts w:ascii="Arial" w:hAnsi="Arial" w:cs="Arial"/>
          <w:sz w:val="20"/>
          <w:szCs w:val="20"/>
        </w:rPr>
        <w:t>Předpoklád</w:t>
      </w:r>
      <w:r>
        <w:rPr>
          <w:rFonts w:ascii="Arial" w:hAnsi="Arial" w:cs="Arial"/>
          <w:sz w:val="20"/>
          <w:szCs w:val="20"/>
        </w:rPr>
        <w:t xml:space="preserve">aný termín uzavření smlouvy </w:t>
      </w:r>
      <w:r w:rsidRPr="00066759">
        <w:rPr>
          <w:rFonts w:ascii="Arial" w:hAnsi="Arial" w:cs="Arial"/>
          <w:sz w:val="20"/>
          <w:szCs w:val="20"/>
        </w:rPr>
        <w:t xml:space="preserve">je: </w:t>
      </w:r>
      <w:r w:rsidR="005704DC" w:rsidRPr="00066759">
        <w:rPr>
          <w:rFonts w:ascii="Arial" w:hAnsi="Arial" w:cs="Arial"/>
          <w:sz w:val="20"/>
          <w:szCs w:val="20"/>
        </w:rPr>
        <w:t>září - říjen</w:t>
      </w:r>
      <w:r w:rsidRPr="00066759">
        <w:rPr>
          <w:rFonts w:ascii="Arial" w:hAnsi="Arial" w:cs="Arial"/>
          <w:sz w:val="20"/>
          <w:szCs w:val="20"/>
        </w:rPr>
        <w:t xml:space="preserve"> 2017.</w:t>
      </w:r>
    </w:p>
    <w:p w14:paraId="69C2ED0E" w14:textId="3B5EDD62" w:rsidR="00F342E2" w:rsidRPr="00066759" w:rsidRDefault="00F342E2" w:rsidP="006D4F93">
      <w:pPr>
        <w:rPr>
          <w:rFonts w:ascii="Arial" w:hAnsi="Arial" w:cs="Arial"/>
          <w:sz w:val="20"/>
          <w:szCs w:val="20"/>
        </w:rPr>
      </w:pPr>
      <w:r w:rsidRPr="00066759">
        <w:rPr>
          <w:rFonts w:ascii="Arial" w:hAnsi="Arial" w:cs="Arial"/>
          <w:sz w:val="20"/>
          <w:szCs w:val="20"/>
        </w:rPr>
        <w:t>Rámcová dohoda bude uzavřena na dobu 24 měsíců.</w:t>
      </w:r>
    </w:p>
    <w:p w14:paraId="6C54B53E" w14:textId="1BD5C848" w:rsidR="006D4F93" w:rsidRDefault="006D4F93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Nejkratší dobou dodání, kterou zadavatel může v rámci plnění dílčích zakázek požadovat, jsou tři týdny od </w:t>
      </w:r>
      <w:r w:rsidR="00324F0E">
        <w:rPr>
          <w:rFonts w:ascii="Arial" w:hAnsi="Arial" w:cs="Arial"/>
          <w:sz w:val="20"/>
          <w:szCs w:val="20"/>
        </w:rPr>
        <w:t>účinnosti</w:t>
      </w:r>
      <w:r>
        <w:rPr>
          <w:rFonts w:ascii="Arial" w:hAnsi="Arial" w:cs="Arial"/>
          <w:sz w:val="20"/>
          <w:szCs w:val="20"/>
        </w:rPr>
        <w:t xml:space="preserve"> dílčí smlouvy nebo ode dne přijetí objednávky.</w:t>
      </w:r>
    </w:p>
    <w:p w14:paraId="6C54B53F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</w:p>
    <w:p w14:paraId="6C54B540" w14:textId="4A13961C" w:rsidR="006D4F93" w:rsidRDefault="006D4F93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Nejdelší dobou dodání, kterou zadavatel může v rámci plnění dílčích zakázek akceptovat, je šest týdnů od </w:t>
      </w:r>
      <w:r w:rsidR="000F4E7F">
        <w:rPr>
          <w:rFonts w:ascii="Arial" w:hAnsi="Arial" w:cs="Arial"/>
          <w:sz w:val="20"/>
          <w:szCs w:val="20"/>
        </w:rPr>
        <w:t>účinnosti</w:t>
      </w:r>
      <w:r>
        <w:rPr>
          <w:rFonts w:ascii="Arial" w:hAnsi="Arial" w:cs="Arial"/>
          <w:sz w:val="20"/>
          <w:szCs w:val="20"/>
        </w:rPr>
        <w:t xml:space="preserve"> dílčí smlouvy nebo ode dne přijetí objednávky.</w:t>
      </w:r>
    </w:p>
    <w:p w14:paraId="6C54B541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</w:p>
    <w:p w14:paraId="6C54B542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si vyhrazuje právo změnit termín zahájení plnění veřejné zakázky. </w:t>
      </w:r>
    </w:p>
    <w:p w14:paraId="6C54B543" w14:textId="77777777" w:rsidR="006D4F93" w:rsidRDefault="006D4F93" w:rsidP="006D4F93">
      <w:pPr>
        <w:pStyle w:val="Nadpis2"/>
        <w:spacing w:after="120"/>
        <w:rPr>
          <w:i w:val="0"/>
          <w:iCs w:val="0"/>
          <w:sz w:val="24"/>
          <w:u w:val="single"/>
        </w:rPr>
      </w:pPr>
      <w:bookmarkStart w:id="30" w:name="_Toc463524121"/>
      <w:bookmarkStart w:id="31" w:name="_Toc471917747"/>
      <w:bookmarkStart w:id="32" w:name="_Toc475965384"/>
      <w:r>
        <w:rPr>
          <w:i w:val="0"/>
          <w:iCs w:val="0"/>
          <w:sz w:val="24"/>
          <w:u w:val="single"/>
        </w:rPr>
        <w:t>I</w:t>
      </w:r>
      <w:r w:rsidRPr="00F002A0">
        <w:rPr>
          <w:i w:val="0"/>
          <w:iCs w:val="0"/>
          <w:sz w:val="24"/>
          <w:u w:val="single"/>
        </w:rPr>
        <w:t>V. Obchodní podmínky</w:t>
      </w:r>
      <w:bookmarkEnd w:id="30"/>
      <w:bookmarkEnd w:id="31"/>
      <w:bookmarkEnd w:id="32"/>
    </w:p>
    <w:p w14:paraId="6C54B544" w14:textId="77777777" w:rsidR="006D4F93" w:rsidRDefault="006D4F93" w:rsidP="006D4F93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Závazný návrh rámcové dohody včetně příloh</w:t>
      </w:r>
    </w:p>
    <w:p w14:paraId="6C54B545" w14:textId="77777777" w:rsidR="006D4F93" w:rsidRDefault="006D4F93" w:rsidP="006D4F93">
      <w:pPr>
        <w:rPr>
          <w:rFonts w:ascii="Arial" w:hAnsi="Arial" w:cs="Arial"/>
          <w:b/>
          <w:sz w:val="20"/>
          <w:szCs w:val="20"/>
          <w:u w:val="single"/>
        </w:rPr>
      </w:pPr>
    </w:p>
    <w:p w14:paraId="6C54B546" w14:textId="21CA5EA4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a platební podmínky plnění veřejné zakázky jsou podrobně vymezeny v závazném návrhu rámcové dohody, která tvoří přílohu č. 2 této zadávací dokumentace. Účastník předloží v nabídce návrh </w:t>
      </w:r>
      <w:r w:rsidR="00107539">
        <w:rPr>
          <w:rFonts w:ascii="Arial" w:hAnsi="Arial" w:cs="Arial"/>
          <w:sz w:val="20"/>
          <w:szCs w:val="20"/>
        </w:rPr>
        <w:t>rámcové dohody</w:t>
      </w:r>
      <w:r>
        <w:rPr>
          <w:rFonts w:ascii="Arial" w:hAnsi="Arial" w:cs="Arial"/>
          <w:sz w:val="20"/>
          <w:szCs w:val="20"/>
        </w:rPr>
        <w:t>, který bude odpovídat závaznému návrhu rámcové dohody obsaženému v příloze této zadávací dokumentace. Účastník musí v návrhu rámcové dohody obsaženém v jeho nabídce vyplnit všechna žlutě označená pole. Účastník není oprávněn měnit či doplňovat závazný návrh rámcové dohody na jiných, než výslovně a barevně k tomu označených</w:t>
      </w:r>
      <w:r w:rsidR="00251A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místech.</w:t>
      </w:r>
    </w:p>
    <w:p w14:paraId="6C54B547" w14:textId="77777777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</w:p>
    <w:p w14:paraId="6C54B548" w14:textId="77777777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návrhu rámcové dohody je účastník povinen připojit také všechny přílohy uvedené v závazném návrhu rámcové dohody.</w:t>
      </w:r>
    </w:p>
    <w:p w14:paraId="6C54B549" w14:textId="77777777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</w:p>
    <w:p w14:paraId="6C54B54A" w14:textId="3052E5E1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Závazný návrh rámcové dohody musí být ze strany účastníka podepsán </w:t>
      </w:r>
      <w:r w:rsidR="007F74A5">
        <w:rPr>
          <w:rFonts w:ascii="Arial" w:hAnsi="Arial" w:cs="Arial"/>
          <w:sz w:val="20"/>
          <w:szCs w:val="20"/>
        </w:rPr>
        <w:t>osobou oprávněnou jednat za účastníka</w:t>
      </w:r>
      <w:r>
        <w:rPr>
          <w:rFonts w:ascii="Arial" w:hAnsi="Arial" w:cs="Arial"/>
          <w:sz w:val="20"/>
          <w:szCs w:val="20"/>
        </w:rPr>
        <w:t>.</w:t>
      </w:r>
      <w:r w:rsidR="00040B6B">
        <w:rPr>
          <w:rFonts w:ascii="Arial" w:hAnsi="Arial" w:cs="Arial"/>
          <w:sz w:val="20"/>
          <w:szCs w:val="20"/>
        </w:rPr>
        <w:t xml:space="preserve"> Pokud za oprávněnou osobu jedná osoba zmocněná, o</w:t>
      </w:r>
      <w:r>
        <w:rPr>
          <w:rFonts w:ascii="Arial" w:hAnsi="Arial" w:cs="Arial"/>
          <w:sz w:val="20"/>
          <w:szCs w:val="20"/>
        </w:rPr>
        <w:t>riginál nebo úředně ověřená kopie platného a účinného zmocnění musí být v takovém případě také součástí nabídky.</w:t>
      </w:r>
    </w:p>
    <w:p w14:paraId="6C54B54B" w14:textId="77777777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</w:p>
    <w:p w14:paraId="6C54B54C" w14:textId="77777777" w:rsidR="006D4F93" w:rsidRDefault="006D4F93" w:rsidP="006D4F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provádí čerpání podle svých potřeb a není povinen vyčerpat celou částku z rámcové dohody.</w:t>
      </w:r>
    </w:p>
    <w:p w14:paraId="6C54B54D" w14:textId="77777777" w:rsidR="006D4F93" w:rsidRPr="00864A9C" w:rsidRDefault="006D4F93" w:rsidP="006D4F93">
      <w:pPr>
        <w:pStyle w:val="Styl1"/>
        <w:shd w:val="clear" w:color="auto" w:fill="DBE5F1"/>
        <w:spacing w:after="240"/>
        <w:ind w:left="357" w:hanging="357"/>
        <w:rPr>
          <w:caps/>
          <w:szCs w:val="28"/>
        </w:rPr>
      </w:pPr>
      <w:bookmarkStart w:id="33" w:name="_Toc463524122"/>
      <w:bookmarkStart w:id="34" w:name="_Toc471917748"/>
      <w:bookmarkStart w:id="35" w:name="_Toc475965385"/>
      <w:r w:rsidRPr="00F002A0">
        <w:t>KVALIFIKACE</w:t>
      </w:r>
      <w:bookmarkStart w:id="36" w:name="_Toc463524127"/>
      <w:bookmarkEnd w:id="33"/>
      <w:bookmarkEnd w:id="34"/>
      <w:bookmarkEnd w:id="35"/>
    </w:p>
    <w:p w14:paraId="6C54B54E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Dodavatel je povinen prokázat kvalifikaci v souladu s § 73 až 79 ZZVZ v rozsahu dále stanoveném zadavatelem.</w:t>
      </w:r>
    </w:p>
    <w:p w14:paraId="6C54B54F" w14:textId="77777777" w:rsidR="006D4F93" w:rsidRPr="00F36AE2" w:rsidRDefault="006D4F93" w:rsidP="006D4F9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F36AE2">
        <w:rPr>
          <w:rFonts w:ascii="Arial" w:hAnsi="Arial" w:cs="Arial"/>
          <w:b/>
          <w:sz w:val="20"/>
          <w:szCs w:val="20"/>
        </w:rPr>
        <w:t>Dodavatel předkládá doklady prokazující kvalifikaci v prosté kopii</w:t>
      </w:r>
      <w:r w:rsidRPr="00F36AE2">
        <w:rPr>
          <w:rFonts w:ascii="Arial" w:hAnsi="Arial" w:cs="Arial"/>
          <w:sz w:val="20"/>
          <w:szCs w:val="20"/>
        </w:rPr>
        <w:t>, pokud zadavatel nestanoví jinak</w:t>
      </w:r>
      <w:r w:rsidRPr="00F36AE2">
        <w:rPr>
          <w:rFonts w:ascii="Arial" w:hAnsi="Arial" w:cs="Arial"/>
          <w:b/>
          <w:sz w:val="20"/>
          <w:szCs w:val="20"/>
        </w:rPr>
        <w:t>.</w:t>
      </w:r>
    </w:p>
    <w:p w14:paraId="6C54B550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37" w:name="_Toc461630296"/>
      <w:r w:rsidRPr="00F002A0">
        <w:rPr>
          <w:rFonts w:ascii="Arial" w:hAnsi="Arial" w:cs="Arial"/>
          <w:sz w:val="20"/>
          <w:szCs w:val="20"/>
        </w:rPr>
        <w:t xml:space="preserve">Zadavatel upozorňuje dodavatele, že před uzavřením smlouvy si od vybraného dodavatele v souladu s § 86 odst. 3 ZZVZ vyžádá předložení originálů nebo ověřených kopií dokladů o kvalifikaci, pokud již nebyly v zadávacím řízení předloženy. </w:t>
      </w:r>
    </w:p>
    <w:p w14:paraId="6C54B551" w14:textId="77777777" w:rsidR="006D4F93" w:rsidRPr="007609F4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09F4">
        <w:rPr>
          <w:rFonts w:ascii="Arial" w:hAnsi="Arial" w:cs="Arial"/>
          <w:sz w:val="20"/>
          <w:szCs w:val="20"/>
        </w:rPr>
        <w:t xml:space="preserve">Dodavatel je povinen prokázat splnění kvalifikace ve lhůtě pro podání nabídek (§ 56 odst. 3 ZZVZ). </w:t>
      </w:r>
    </w:p>
    <w:p w14:paraId="6C54B552" w14:textId="77777777" w:rsidR="006D4F93" w:rsidRPr="007609F4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09F4">
        <w:rPr>
          <w:rFonts w:ascii="Arial" w:hAnsi="Arial" w:cs="Arial"/>
          <w:sz w:val="20"/>
          <w:szCs w:val="20"/>
        </w:rPr>
        <w:t xml:space="preserve">Doklady prokazující základní způsobilost podle § 74 ZZVZ a profesní způsobilost podle § 77 odst. 1 ZZVZ musí prokazovat splnění požadovaného kritéria způsobilosti nejpozději v době 3 měsíců přede dnem zahájení zadávacího řízení.(§ 86 odst. 5 ZZVZ). </w:t>
      </w:r>
    </w:p>
    <w:p w14:paraId="6C54B553" w14:textId="77777777" w:rsidR="006D4F93" w:rsidRPr="007609F4" w:rsidRDefault="006D4F93" w:rsidP="006D4F9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38" w:name="_Toc461630293"/>
      <w:r w:rsidRPr="007609F4">
        <w:rPr>
          <w:rFonts w:ascii="Arial" w:hAnsi="Arial" w:cs="Arial"/>
          <w:sz w:val="20"/>
          <w:szCs w:val="20"/>
        </w:rPr>
        <w:t xml:space="preserve">Předloží-li dodavatel zadavateli výpis ze seznamu kvalifikovaných dodavatelů, tento výpis nahrazuje doklad prokazující </w:t>
      </w:r>
    </w:p>
    <w:p w14:paraId="6C54B554" w14:textId="77777777" w:rsidR="006D4F93" w:rsidRPr="007609F4" w:rsidRDefault="006D4F93" w:rsidP="006D4F9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09F4">
        <w:rPr>
          <w:rFonts w:ascii="Arial" w:hAnsi="Arial" w:cs="Arial"/>
          <w:sz w:val="20"/>
          <w:szCs w:val="20"/>
        </w:rPr>
        <w:t>základní způsobilost podle § 74 ZZVZ,</w:t>
      </w:r>
    </w:p>
    <w:p w14:paraId="6C54B555" w14:textId="77777777" w:rsidR="006D4F93" w:rsidRPr="007609F4" w:rsidRDefault="006D4F93" w:rsidP="006D4F9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09F4">
        <w:rPr>
          <w:rFonts w:ascii="Arial" w:hAnsi="Arial" w:cs="Arial"/>
          <w:sz w:val="20"/>
          <w:szCs w:val="20"/>
        </w:rPr>
        <w:t>profesní způsobilost podle § 77 ZZVZ v tom rozsahu, v jakém údaje ve výpisu ze seznamu kvalifikovaných dodavatelů prokazují splnění kritérií profesní způsobilosti.</w:t>
      </w:r>
    </w:p>
    <w:p w14:paraId="6C54B556" w14:textId="77777777" w:rsidR="006D4F93" w:rsidRDefault="006D4F93" w:rsidP="006D4F9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09F4">
        <w:rPr>
          <w:rFonts w:ascii="Arial" w:hAnsi="Arial" w:cs="Arial"/>
          <w:sz w:val="20"/>
          <w:szCs w:val="20"/>
        </w:rPr>
        <w:t>Zadavatel příjme výpis ze seznamu kvalifikovaných dodavatelů, pokud k poslednímu dni, ke kterému má být prokázána základní způsobilost nebo profesní způsobilost, není výpis ze seznamu kvalifikovaných dodavatelů starší než 3 měsíce.</w:t>
      </w:r>
      <w:bookmarkEnd w:id="38"/>
    </w:p>
    <w:p w14:paraId="2A6AD6E0" w14:textId="77777777" w:rsidR="003A0B4F" w:rsidRDefault="003A0B4F" w:rsidP="003A0B4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37586">
        <w:rPr>
          <w:rFonts w:ascii="Arial" w:hAnsi="Arial" w:cs="Arial"/>
          <w:b/>
          <w:sz w:val="20"/>
          <w:szCs w:val="20"/>
          <w:lang w:eastAsia="en-US"/>
        </w:rPr>
        <w:t xml:space="preserve">Ve zjednodušeném podlimitním řízení se splnění kvalifikace prokazuje předložením </w:t>
      </w:r>
      <w:r w:rsidRPr="00137586">
        <w:rPr>
          <w:rFonts w:ascii="Arial" w:hAnsi="Arial" w:cs="Arial"/>
          <w:b/>
          <w:sz w:val="20"/>
          <w:szCs w:val="20"/>
        </w:rPr>
        <w:t>jednotného evropského osvědčení pro veřejné zakázky</w:t>
      </w:r>
      <w:r w:rsidRPr="00137586">
        <w:rPr>
          <w:rFonts w:ascii="Arial" w:hAnsi="Arial" w:cs="Arial"/>
          <w:b/>
          <w:sz w:val="20"/>
          <w:szCs w:val="20"/>
          <w:lang w:eastAsia="en-US"/>
        </w:rPr>
        <w:t xml:space="preserve"> nebo </w:t>
      </w:r>
      <w:r w:rsidRPr="00137586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čestného prohlášení, z jehož obsahu bude zřejmé, že dodavatel kvalifikaci požadovanou zadavatelem splňuje. </w:t>
      </w:r>
      <w:r w:rsidRPr="00137586">
        <w:rPr>
          <w:rFonts w:ascii="Arial" w:hAnsi="Arial" w:cs="Arial"/>
          <w:b/>
          <w:sz w:val="20"/>
          <w:szCs w:val="20"/>
          <w:u w:val="single"/>
        </w:rPr>
        <w:t>Čestné prohlášení musí být podepsané osobou oprávněnou jednat za dodavatele.</w:t>
      </w:r>
    </w:p>
    <w:p w14:paraId="1E957C07" w14:textId="77777777" w:rsidR="003A0B4F" w:rsidRPr="007609F4" w:rsidRDefault="003A0B4F" w:rsidP="006D4F9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C54B557" w14:textId="77777777" w:rsidR="006D4F93" w:rsidRPr="00F002A0" w:rsidRDefault="006D4F93" w:rsidP="006D4F93">
      <w:pPr>
        <w:pStyle w:val="Nadpis2"/>
        <w:spacing w:before="120" w:after="120"/>
        <w:rPr>
          <w:i w:val="0"/>
          <w:noProof/>
          <w:sz w:val="24"/>
          <w:szCs w:val="24"/>
          <w:u w:val="single"/>
        </w:rPr>
      </w:pPr>
      <w:bookmarkStart w:id="39" w:name="_Toc471917749"/>
      <w:bookmarkStart w:id="40" w:name="_Toc475965386"/>
      <w:r w:rsidRPr="00F002A0">
        <w:rPr>
          <w:i w:val="0"/>
          <w:noProof/>
          <w:sz w:val="24"/>
          <w:szCs w:val="24"/>
          <w:u w:val="single"/>
        </w:rPr>
        <w:t>I. Základní způsobilost podle § 74 ZZVZ</w:t>
      </w:r>
      <w:bookmarkEnd w:id="39"/>
      <w:bookmarkEnd w:id="40"/>
    </w:p>
    <w:p w14:paraId="6C54B558" w14:textId="77777777" w:rsidR="006D4F93" w:rsidRPr="00F002A0" w:rsidRDefault="006D4F93" w:rsidP="006D4F93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41" w:name="_Ref274129563"/>
      <w:r w:rsidRPr="00F002A0">
        <w:rPr>
          <w:rFonts w:ascii="Arial" w:hAnsi="Arial" w:cs="Arial"/>
          <w:sz w:val="20"/>
          <w:szCs w:val="20"/>
        </w:rPr>
        <w:t>Dodavatel je povinen prokázat základní způsobilost v rozsahu § 74 odst. 1 písm. a) až e). Pro vyloučení pochybností zadavatel uvádí, že pravidla § 74 odst. 2 písm. a) až c)  ZZVZ a § 74 odst. 3 písm. a) a b) ZZVZ se použijí obdobně.</w:t>
      </w:r>
    </w:p>
    <w:p w14:paraId="6C54B559" w14:textId="77777777" w:rsidR="006D4F93" w:rsidRPr="00F002A0" w:rsidRDefault="006D4F93" w:rsidP="006D4F9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Dodavatel prokazuje splnění podmínek základní způsobilosti předložením prostých kopií dokladů dle § 75 odst. 1 ZZVZ, tj.:</w:t>
      </w:r>
    </w:p>
    <w:bookmarkEnd w:id="41"/>
    <w:p w14:paraId="6C54B55A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lastRenderedPageBreak/>
        <w:t xml:space="preserve">a) výpisu z evidence Rejstříku trestů ve vztahu k § 74 odst. 1 písm. a) ZZVZ, </w:t>
      </w:r>
    </w:p>
    <w:p w14:paraId="6C54B55B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b) potvrzení příslušného finančního úřadu ve vztahu k § 74 odst. 1 písm. b) ZZVZ, </w:t>
      </w:r>
    </w:p>
    <w:p w14:paraId="6C54B55C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c) písemného čestného prohlášení ve vztahu ke spotřební dani ve vztahu k § 74 odst. 1 písm. b) ZZVZ, </w:t>
      </w:r>
    </w:p>
    <w:p w14:paraId="6C54B55D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d) písemného čestného prohlášení ve vztahu k § 74 odst. 1 písm. c) ZZVZ, </w:t>
      </w:r>
    </w:p>
    <w:p w14:paraId="6C54B55E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e) potvrzení příslušné okresní správy sociálního zabezpečení ve vztahu k § 74 odst. 1 písm. d) ZZVZ, </w:t>
      </w:r>
    </w:p>
    <w:p w14:paraId="6C54B55F" w14:textId="77777777" w:rsidR="006D4F93" w:rsidRPr="00F002A0" w:rsidRDefault="006D4F93" w:rsidP="006D4F93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f) výpisu z obchodního rejstříku, nebo předložením písemného čestného prohlášení v případě, že není v obchodním rejstříku zapsán, ve vztahu k § 74 odst. 1 písm. e) ZZVZ</w:t>
      </w:r>
    </w:p>
    <w:p w14:paraId="6C54B560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42" w:name="_Toc471917750"/>
      <w:bookmarkStart w:id="43" w:name="_Toc475965387"/>
      <w:bookmarkEnd w:id="37"/>
      <w:r w:rsidRPr="00F002A0">
        <w:rPr>
          <w:i w:val="0"/>
          <w:noProof/>
          <w:sz w:val="24"/>
          <w:szCs w:val="24"/>
          <w:u w:val="single"/>
        </w:rPr>
        <w:t>II. Profesní způsobilost podle § 77 ZZVZ</w:t>
      </w:r>
      <w:bookmarkEnd w:id="42"/>
      <w:bookmarkEnd w:id="43"/>
    </w:p>
    <w:p w14:paraId="6C54B561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Dodavatel prokáže splnění profesní způsobilosti ve vztahu k České republice </w:t>
      </w:r>
      <w:r>
        <w:rPr>
          <w:rFonts w:ascii="Arial" w:hAnsi="Arial" w:cs="Arial"/>
          <w:sz w:val="20"/>
          <w:szCs w:val="20"/>
        </w:rPr>
        <w:t xml:space="preserve">a oprávnění podnikat v rozsahu </w:t>
      </w:r>
      <w:r w:rsidRPr="00F002A0">
        <w:rPr>
          <w:rFonts w:ascii="Arial" w:hAnsi="Arial" w:cs="Arial"/>
          <w:sz w:val="20"/>
          <w:szCs w:val="20"/>
        </w:rPr>
        <w:t xml:space="preserve">předložením </w:t>
      </w:r>
      <w:r w:rsidRPr="00F002A0">
        <w:rPr>
          <w:rFonts w:ascii="Arial" w:hAnsi="Arial" w:cs="Arial"/>
          <w:b/>
          <w:sz w:val="20"/>
          <w:szCs w:val="20"/>
        </w:rPr>
        <w:t>výpisu z obchodního rejstříku nebo</w:t>
      </w:r>
      <w:r w:rsidRPr="00F002A0">
        <w:rPr>
          <w:rFonts w:ascii="Arial" w:hAnsi="Arial" w:cs="Arial"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sz w:val="20"/>
          <w:szCs w:val="20"/>
        </w:rPr>
        <w:t>jiné obdobné evidence</w:t>
      </w:r>
      <w:r w:rsidRPr="00F002A0">
        <w:rPr>
          <w:rFonts w:ascii="Arial" w:hAnsi="Arial" w:cs="Arial"/>
          <w:sz w:val="20"/>
          <w:szCs w:val="20"/>
        </w:rPr>
        <w:t>, pokud jiný právní předpis zápis do takové evidence vyžaduje.</w:t>
      </w:r>
    </w:p>
    <w:p w14:paraId="6C54B562" w14:textId="77777777" w:rsidR="00FD1C34" w:rsidRDefault="006D4F93" w:rsidP="00FD1C3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Dodavatel prokáže splnění profesní způsobilosti předložením prostých kopií dokladů</w:t>
      </w:r>
      <w:r>
        <w:rPr>
          <w:rFonts w:ascii="Arial" w:hAnsi="Arial" w:cs="Arial"/>
          <w:sz w:val="20"/>
          <w:szCs w:val="20"/>
        </w:rPr>
        <w:t xml:space="preserve">, že je </w:t>
      </w:r>
      <w:r w:rsidRPr="00F002A0">
        <w:rPr>
          <w:rFonts w:ascii="Arial" w:hAnsi="Arial" w:cs="Arial"/>
          <w:b/>
          <w:sz w:val="20"/>
          <w:szCs w:val="20"/>
        </w:rPr>
        <w:t>oprávněn podnikat v rozsahu odpovídajícímu předmětu veřejné zakázky</w:t>
      </w:r>
      <w:r>
        <w:rPr>
          <w:rFonts w:ascii="Arial" w:hAnsi="Arial" w:cs="Arial"/>
          <w:sz w:val="20"/>
          <w:szCs w:val="20"/>
        </w:rPr>
        <w:t>, tedy výp</w:t>
      </w:r>
      <w:r w:rsidR="00FD1C34">
        <w:rPr>
          <w:rFonts w:ascii="Arial" w:hAnsi="Arial" w:cs="Arial"/>
          <w:sz w:val="20"/>
          <w:szCs w:val="20"/>
        </w:rPr>
        <w:t xml:space="preserve">isem z živnostenského rejstříku </w:t>
      </w:r>
      <w:r w:rsidR="005704DC">
        <w:rPr>
          <w:rFonts w:ascii="Arial" w:hAnsi="Arial" w:cs="Arial"/>
          <w:sz w:val="20"/>
          <w:szCs w:val="20"/>
        </w:rPr>
        <w:t>v oblastech</w:t>
      </w:r>
      <w:r w:rsidR="00FD1C34">
        <w:rPr>
          <w:rFonts w:ascii="Arial" w:hAnsi="Arial" w:cs="Arial"/>
          <w:sz w:val="20"/>
          <w:szCs w:val="20"/>
        </w:rPr>
        <w:t>:</w:t>
      </w:r>
    </w:p>
    <w:p w14:paraId="6C54B563" w14:textId="77777777" w:rsidR="005704DC" w:rsidRDefault="005704DC" w:rsidP="00FD1C3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54B564" w14:textId="77777777" w:rsidR="00FD1C34" w:rsidRPr="005704DC" w:rsidRDefault="00FD1C34" w:rsidP="005704D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704DC">
        <w:rPr>
          <w:rFonts w:ascii="Arial" w:hAnsi="Arial" w:cs="Arial"/>
          <w:b/>
          <w:sz w:val="20"/>
          <w:szCs w:val="20"/>
        </w:rPr>
        <w:t>Výroba, obchod a služby neuvedené v přílohách 1 až 3 živnostenského zákona</w:t>
      </w:r>
    </w:p>
    <w:p w14:paraId="6C54B565" w14:textId="77777777" w:rsidR="006539F1" w:rsidRPr="005704DC" w:rsidRDefault="006539F1" w:rsidP="006539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6C54B566" w14:textId="77777777" w:rsidR="005704DC" w:rsidRPr="005704DC" w:rsidRDefault="00FD1C34" w:rsidP="005704DC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704DC">
        <w:rPr>
          <w:rFonts w:ascii="Arial" w:hAnsi="Arial" w:cs="Arial"/>
          <w:b/>
          <w:sz w:val="20"/>
          <w:szCs w:val="20"/>
        </w:rPr>
        <w:t>Truhlářství, podlahářství</w:t>
      </w:r>
    </w:p>
    <w:p w14:paraId="6C54B567" w14:textId="77777777" w:rsidR="005704DC" w:rsidRPr="005704DC" w:rsidRDefault="005704DC" w:rsidP="005704DC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54B568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44" w:name="_Toc471917754"/>
      <w:bookmarkStart w:id="45" w:name="_Toc475965388"/>
      <w:r>
        <w:rPr>
          <w:i w:val="0"/>
          <w:noProof/>
          <w:sz w:val="24"/>
          <w:szCs w:val="24"/>
          <w:u w:val="single"/>
        </w:rPr>
        <w:t>III</w:t>
      </w:r>
      <w:r w:rsidRPr="00F002A0">
        <w:rPr>
          <w:i w:val="0"/>
          <w:noProof/>
          <w:sz w:val="24"/>
          <w:szCs w:val="24"/>
          <w:u w:val="single"/>
        </w:rPr>
        <w:t>. Technická kvalifikace § 79 ZZVZ</w:t>
      </w:r>
      <w:bookmarkEnd w:id="44"/>
      <w:bookmarkEnd w:id="45"/>
      <w:r w:rsidRPr="00F002A0">
        <w:rPr>
          <w:i w:val="0"/>
          <w:noProof/>
          <w:sz w:val="24"/>
          <w:szCs w:val="24"/>
          <w:u w:val="single"/>
        </w:rPr>
        <w:t xml:space="preserve"> </w:t>
      </w:r>
    </w:p>
    <w:p w14:paraId="6C54B569" w14:textId="77777777" w:rsidR="006D4F93" w:rsidRPr="00F002A0" w:rsidRDefault="006D4F93" w:rsidP="006D4F93">
      <w:pPr>
        <w:spacing w:before="120" w:after="120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K prokázání kritérií technické kvalifikace zadavatel požaduje po dodavatelích předložit: </w:t>
      </w:r>
    </w:p>
    <w:p w14:paraId="6C54B56A" w14:textId="77777777" w:rsidR="006D4F93" w:rsidRPr="00F002A0" w:rsidRDefault="006D4F93" w:rsidP="006D4F93">
      <w:pPr>
        <w:widowControl w:val="0"/>
        <w:numPr>
          <w:ilvl w:val="0"/>
          <w:numId w:val="6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 xml:space="preserve">Seznam </w:t>
      </w:r>
      <w:r>
        <w:rPr>
          <w:rFonts w:ascii="Arial" w:hAnsi="Arial" w:cs="Arial"/>
          <w:b/>
          <w:sz w:val="20"/>
          <w:szCs w:val="20"/>
        </w:rPr>
        <w:t xml:space="preserve">obdobných </w:t>
      </w:r>
      <w:r w:rsidRPr="00F002A0">
        <w:rPr>
          <w:rFonts w:ascii="Arial" w:hAnsi="Arial" w:cs="Arial"/>
          <w:b/>
          <w:sz w:val="20"/>
          <w:szCs w:val="20"/>
        </w:rPr>
        <w:t xml:space="preserve">významných dodávek </w:t>
      </w:r>
      <w:r w:rsidRPr="00F002A0">
        <w:rPr>
          <w:rFonts w:ascii="Arial" w:hAnsi="Arial" w:cs="Arial"/>
          <w:sz w:val="20"/>
          <w:szCs w:val="20"/>
        </w:rPr>
        <w:t>poskytnutých za poslední 3 roky</w:t>
      </w:r>
      <w:r>
        <w:rPr>
          <w:rFonts w:ascii="Arial" w:hAnsi="Arial" w:cs="Arial"/>
          <w:sz w:val="20"/>
          <w:szCs w:val="20"/>
        </w:rPr>
        <w:t xml:space="preserve"> (tzn. 36 měsíců)</w:t>
      </w:r>
      <w:r w:rsidRPr="00F002A0">
        <w:rPr>
          <w:rFonts w:ascii="Arial" w:hAnsi="Arial" w:cs="Arial"/>
          <w:sz w:val="20"/>
          <w:szCs w:val="20"/>
        </w:rPr>
        <w:t xml:space="preserve"> před zahájením zadávacího řízení</w:t>
      </w:r>
      <w:r>
        <w:rPr>
          <w:rFonts w:ascii="Arial" w:hAnsi="Arial" w:cs="Arial"/>
          <w:sz w:val="20"/>
          <w:szCs w:val="20"/>
        </w:rPr>
        <w:t xml:space="preserve"> (tzn. od data zahájení zadávacího řízení)</w:t>
      </w:r>
      <w:r w:rsidRPr="00F002A0">
        <w:rPr>
          <w:rFonts w:ascii="Arial" w:hAnsi="Arial" w:cs="Arial"/>
          <w:sz w:val="20"/>
          <w:szCs w:val="20"/>
        </w:rPr>
        <w:t xml:space="preserve"> včetně uvedení ceny a doby jejich poskytnutí a identifikace objednatele: </w:t>
      </w:r>
    </w:p>
    <w:p w14:paraId="6C54B56B" w14:textId="12A509E4" w:rsidR="003C634D" w:rsidRDefault="006D4F93" w:rsidP="006D4F93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A16D91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16D91">
        <w:rPr>
          <w:rFonts w:ascii="Arial" w:hAnsi="Arial" w:cs="Arial"/>
          <w:b/>
          <w:sz w:val="20"/>
          <w:szCs w:val="20"/>
        </w:rPr>
        <w:t xml:space="preserve"> </w:t>
      </w:r>
      <w:r w:rsidRPr="00A16D91">
        <w:rPr>
          <w:rFonts w:ascii="Arial" w:hAnsi="Arial" w:cs="Arial"/>
          <w:b/>
          <w:bCs/>
          <w:sz w:val="20"/>
          <w:szCs w:val="20"/>
        </w:rPr>
        <w:t xml:space="preserve">v posledních 3 letech realizoval min. 3 obdobné zakázky v min. hodnotě </w:t>
      </w:r>
      <w:r w:rsidR="005704DC">
        <w:rPr>
          <w:rFonts w:ascii="Arial" w:hAnsi="Arial" w:cs="Arial"/>
          <w:b/>
          <w:bCs/>
          <w:sz w:val="20"/>
          <w:szCs w:val="20"/>
        </w:rPr>
        <w:t>8</w:t>
      </w:r>
      <w:r w:rsidRPr="00A16D91">
        <w:rPr>
          <w:rFonts w:ascii="Arial" w:hAnsi="Arial" w:cs="Arial"/>
          <w:b/>
          <w:bCs/>
          <w:sz w:val="20"/>
          <w:szCs w:val="20"/>
        </w:rPr>
        <w:t xml:space="preserve">00.000,- Kč </w:t>
      </w:r>
      <w:r w:rsidR="005704DC">
        <w:rPr>
          <w:rFonts w:ascii="Arial" w:hAnsi="Arial" w:cs="Arial"/>
          <w:bCs/>
          <w:sz w:val="20"/>
          <w:szCs w:val="20"/>
        </w:rPr>
        <w:t>(slovy: osm</w:t>
      </w:r>
      <w:r w:rsidR="00AA6834">
        <w:rPr>
          <w:rFonts w:ascii="Arial" w:hAnsi="Arial" w:cs="Arial"/>
          <w:bCs/>
          <w:sz w:val="20"/>
          <w:szCs w:val="20"/>
        </w:rPr>
        <w:t xml:space="preserve"> </w:t>
      </w:r>
      <w:r w:rsidR="005704DC">
        <w:rPr>
          <w:rFonts w:ascii="Arial" w:hAnsi="Arial" w:cs="Arial"/>
          <w:bCs/>
          <w:sz w:val="20"/>
          <w:szCs w:val="20"/>
        </w:rPr>
        <w:t>set</w:t>
      </w:r>
      <w:r w:rsidR="00AA6834">
        <w:rPr>
          <w:rFonts w:ascii="Arial" w:hAnsi="Arial" w:cs="Arial"/>
          <w:bCs/>
          <w:sz w:val="20"/>
          <w:szCs w:val="20"/>
        </w:rPr>
        <w:t xml:space="preserve"> </w:t>
      </w:r>
      <w:r w:rsidR="005704DC">
        <w:rPr>
          <w:rFonts w:ascii="Arial" w:hAnsi="Arial" w:cs="Arial"/>
          <w:bCs/>
          <w:sz w:val="20"/>
          <w:szCs w:val="20"/>
        </w:rPr>
        <w:t>tisíc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16D91">
        <w:rPr>
          <w:rFonts w:ascii="Arial" w:hAnsi="Arial" w:cs="Arial"/>
          <w:bCs/>
          <w:sz w:val="20"/>
          <w:szCs w:val="20"/>
        </w:rPr>
        <w:t>korun českých)</w:t>
      </w:r>
      <w:r w:rsidRPr="00A16D91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</w:t>
      </w:r>
      <w:r w:rsidR="005704DC">
        <w:rPr>
          <w:rFonts w:ascii="Arial" w:hAnsi="Arial" w:cs="Arial"/>
          <w:b/>
          <w:bCs/>
          <w:sz w:val="20"/>
          <w:szCs w:val="20"/>
        </w:rPr>
        <w:t>, jejímž předmětem</w:t>
      </w:r>
      <w:r w:rsidR="003C634D">
        <w:rPr>
          <w:rFonts w:ascii="Arial" w:hAnsi="Arial" w:cs="Arial"/>
          <w:b/>
          <w:bCs/>
          <w:sz w:val="20"/>
          <w:szCs w:val="20"/>
        </w:rPr>
        <w:t xml:space="preserve"> bylo dodání a instalace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14646">
        <w:rPr>
          <w:rFonts w:ascii="Arial" w:hAnsi="Arial" w:cs="Arial"/>
          <w:b/>
          <w:bCs/>
          <w:sz w:val="20"/>
          <w:szCs w:val="20"/>
        </w:rPr>
        <w:t xml:space="preserve">kancelářského </w:t>
      </w:r>
      <w:r>
        <w:rPr>
          <w:rFonts w:ascii="Arial" w:hAnsi="Arial" w:cs="Arial"/>
          <w:b/>
          <w:bCs/>
          <w:sz w:val="20"/>
          <w:szCs w:val="20"/>
        </w:rPr>
        <w:t>nábytku</w:t>
      </w:r>
      <w:r w:rsidR="003C634D">
        <w:rPr>
          <w:rFonts w:ascii="Arial" w:hAnsi="Arial" w:cs="Arial"/>
          <w:b/>
          <w:bCs/>
          <w:sz w:val="20"/>
          <w:szCs w:val="20"/>
        </w:rPr>
        <w:t>.</w:t>
      </w:r>
    </w:p>
    <w:p w14:paraId="6C54B56C" w14:textId="330BABE1" w:rsidR="006D4F93" w:rsidRPr="00F002A0" w:rsidRDefault="00414646" w:rsidP="006D4F93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  <w:r w:rsidRPr="00E26DA1">
        <w:rPr>
          <w:rFonts w:ascii="Arial" w:hAnsi="Arial" w:cs="Arial"/>
          <w:bCs/>
          <w:sz w:val="20"/>
          <w:szCs w:val="20"/>
        </w:rPr>
        <w:t>Kancelářským nábytkem se pro t</w:t>
      </w:r>
      <w:r w:rsidR="00251AE6" w:rsidRPr="00E26DA1">
        <w:rPr>
          <w:rFonts w:ascii="Arial" w:hAnsi="Arial" w:cs="Arial"/>
          <w:bCs/>
          <w:sz w:val="20"/>
          <w:szCs w:val="20"/>
        </w:rPr>
        <w:t>y</w:t>
      </w:r>
      <w:r w:rsidRPr="00E26DA1">
        <w:rPr>
          <w:rFonts w:ascii="Arial" w:hAnsi="Arial" w:cs="Arial"/>
          <w:bCs/>
          <w:sz w:val="20"/>
          <w:szCs w:val="20"/>
        </w:rPr>
        <w:t xml:space="preserve">to účely rozumí nábytek uvedený </w:t>
      </w:r>
      <w:r w:rsidR="00E26DA1" w:rsidRPr="00E26DA1">
        <w:rPr>
          <w:rFonts w:ascii="Arial" w:hAnsi="Arial" w:cs="Arial"/>
          <w:bCs/>
          <w:sz w:val="20"/>
          <w:szCs w:val="20"/>
        </w:rPr>
        <w:t>v příloze č. 3 ‚‚</w:t>
      </w:r>
      <w:r w:rsidR="00E26DA1" w:rsidRPr="00E26DA1">
        <w:rPr>
          <w:rFonts w:ascii="Arial" w:hAnsi="Arial" w:cs="Arial"/>
          <w:bCs/>
          <w:i/>
          <w:sz w:val="20"/>
          <w:szCs w:val="20"/>
        </w:rPr>
        <w:t>Technická dokumentace zakázky</w:t>
      </w:r>
      <w:r w:rsidR="00E26DA1" w:rsidRPr="00E26DA1">
        <w:rPr>
          <w:rFonts w:ascii="Arial" w:hAnsi="Arial" w:cs="Arial"/>
          <w:bCs/>
          <w:sz w:val="20"/>
          <w:szCs w:val="20"/>
        </w:rPr>
        <w:t xml:space="preserve">‘‘ tj. </w:t>
      </w:r>
      <w:r w:rsidRPr="00E26DA1">
        <w:rPr>
          <w:rFonts w:ascii="Arial" w:hAnsi="Arial" w:cs="Arial"/>
          <w:bCs/>
          <w:sz w:val="20"/>
          <w:szCs w:val="20"/>
        </w:rPr>
        <w:t>pracovní stoly, jednací stoly, skříně a skříňky</w:t>
      </w:r>
      <w:r w:rsidR="00E26DA1" w:rsidRPr="00E26DA1">
        <w:rPr>
          <w:rFonts w:ascii="Arial" w:hAnsi="Arial" w:cs="Arial"/>
          <w:bCs/>
          <w:sz w:val="20"/>
          <w:szCs w:val="20"/>
        </w:rPr>
        <w:t xml:space="preserve"> atd.</w:t>
      </w:r>
      <w:r w:rsidRPr="00E26DA1">
        <w:rPr>
          <w:rFonts w:ascii="Arial" w:hAnsi="Arial" w:cs="Arial"/>
          <w:bCs/>
          <w:sz w:val="20"/>
          <w:szCs w:val="20"/>
        </w:rPr>
        <w:t xml:space="preserve"> </w:t>
      </w:r>
      <w:r w:rsidR="00DE6AC5" w:rsidRPr="00E26DA1">
        <w:rPr>
          <w:rFonts w:ascii="Arial" w:hAnsi="Arial" w:cs="Arial"/>
          <w:bCs/>
          <w:sz w:val="20"/>
          <w:szCs w:val="20"/>
        </w:rPr>
        <w:t xml:space="preserve">Do </w:t>
      </w:r>
      <w:r w:rsidR="00CD5307" w:rsidRPr="00E26DA1">
        <w:rPr>
          <w:rFonts w:ascii="Arial" w:hAnsi="Arial" w:cs="Arial"/>
          <w:bCs/>
          <w:sz w:val="20"/>
          <w:szCs w:val="20"/>
        </w:rPr>
        <w:t xml:space="preserve">min. </w:t>
      </w:r>
      <w:r w:rsidR="00DE6AC5" w:rsidRPr="00E26DA1">
        <w:rPr>
          <w:rFonts w:ascii="Arial" w:hAnsi="Arial" w:cs="Arial"/>
          <w:bCs/>
          <w:sz w:val="20"/>
          <w:szCs w:val="20"/>
        </w:rPr>
        <w:t>hodnoty</w:t>
      </w:r>
      <w:r w:rsidR="00E26DA1" w:rsidRPr="00E26DA1">
        <w:rPr>
          <w:rFonts w:ascii="Arial" w:hAnsi="Arial" w:cs="Arial"/>
          <w:bCs/>
          <w:sz w:val="20"/>
          <w:szCs w:val="20"/>
        </w:rPr>
        <w:t xml:space="preserve"> obdobné zakázky se </w:t>
      </w:r>
      <w:r w:rsidR="00DE6AC5" w:rsidRPr="00E26DA1">
        <w:rPr>
          <w:rFonts w:ascii="Arial" w:hAnsi="Arial" w:cs="Arial"/>
          <w:bCs/>
          <w:sz w:val="20"/>
          <w:szCs w:val="20"/>
        </w:rPr>
        <w:t>nezapočítají dodávky sedacího nábytku</w:t>
      </w:r>
      <w:r w:rsidR="00E26DA1" w:rsidRPr="00E26DA1">
        <w:rPr>
          <w:rFonts w:ascii="Arial" w:hAnsi="Arial" w:cs="Arial"/>
          <w:bCs/>
          <w:sz w:val="20"/>
          <w:szCs w:val="20"/>
        </w:rPr>
        <w:t>, válend a</w:t>
      </w:r>
      <w:r w:rsidR="00E26DA1">
        <w:rPr>
          <w:rFonts w:ascii="Arial" w:hAnsi="Arial" w:cs="Arial"/>
          <w:bCs/>
          <w:sz w:val="20"/>
          <w:szCs w:val="20"/>
        </w:rPr>
        <w:t xml:space="preserve"> obdobného nábytku.</w:t>
      </w:r>
      <w:r w:rsidR="006D4F93" w:rsidRPr="00A16D91">
        <w:rPr>
          <w:rFonts w:ascii="Arial" w:hAnsi="Arial" w:cs="Arial"/>
          <w:b/>
          <w:bCs/>
          <w:sz w:val="20"/>
          <w:szCs w:val="20"/>
        </w:rPr>
        <w:t xml:space="preserve"> </w:t>
      </w:r>
      <w:r w:rsidR="006D4F93" w:rsidRPr="00F002A0">
        <w:rPr>
          <w:rFonts w:ascii="Arial" w:hAnsi="Arial" w:cs="Arial"/>
          <w:bCs/>
          <w:sz w:val="20"/>
          <w:szCs w:val="20"/>
        </w:rPr>
        <w:t xml:space="preserve">Dodavatel předloží seznam </w:t>
      </w:r>
      <w:r w:rsidR="006D4F93" w:rsidRPr="00F002A0">
        <w:rPr>
          <w:rFonts w:ascii="Arial" w:hAnsi="Arial" w:cs="Arial"/>
          <w:sz w:val="20"/>
          <w:szCs w:val="20"/>
        </w:rPr>
        <w:t xml:space="preserve">významných referenčních zakázek formou čestného prohlášení podepsaného </w:t>
      </w:r>
      <w:r w:rsidR="006D4F93" w:rsidRPr="007609F4">
        <w:rPr>
          <w:rFonts w:ascii="Arial" w:hAnsi="Arial" w:cs="Arial"/>
          <w:sz w:val="20"/>
          <w:szCs w:val="20"/>
        </w:rPr>
        <w:t xml:space="preserve">osobou oprávněnou zastupovat dodavatele, který bude obsahovat též předmět a hodnotu zakázky </w:t>
      </w:r>
      <w:r w:rsidR="006D4F93" w:rsidRPr="007609F4">
        <w:rPr>
          <w:rFonts w:ascii="Arial" w:hAnsi="Arial" w:cs="Arial"/>
          <w:bCs/>
          <w:sz w:val="20"/>
          <w:szCs w:val="20"/>
        </w:rPr>
        <w:t>(tzn. částku vyplacenou dodavateli za poskytnutou službu)</w:t>
      </w:r>
      <w:r w:rsidR="006D4F93" w:rsidRPr="007609F4">
        <w:rPr>
          <w:rFonts w:ascii="Arial" w:hAnsi="Arial" w:cs="Arial"/>
          <w:sz w:val="20"/>
          <w:szCs w:val="20"/>
        </w:rPr>
        <w:t>, dobu</w:t>
      </w:r>
      <w:r w:rsidR="006D4F93" w:rsidRPr="00F002A0">
        <w:rPr>
          <w:rFonts w:ascii="Arial" w:hAnsi="Arial" w:cs="Arial"/>
          <w:sz w:val="20"/>
          <w:szCs w:val="20"/>
        </w:rPr>
        <w:t xml:space="preserve"> plnění, údaj o jejím řádném a odborném provedení a kontakty na konkrétní osoby (ze strany objednatele dokládané zakázky), které mohou uvedené údaje potvrdit. Rovnocenným dokladem k prokázání kritéria je zejména smlouva s objednatelem a doklad o uskutečnění plnění dodavatele</w:t>
      </w:r>
    </w:p>
    <w:p w14:paraId="6C54B56D" w14:textId="77777777" w:rsidR="006D4F93" w:rsidRPr="002550BE" w:rsidRDefault="006D4F93" w:rsidP="006D4F93">
      <w:pPr>
        <w:widowControl w:val="0"/>
        <w:numPr>
          <w:ilvl w:val="0"/>
          <w:numId w:val="6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t>Vzorky, popisy nebo fotografie výrobků</w:t>
      </w:r>
      <w:r w:rsidRPr="002550BE">
        <w:rPr>
          <w:rFonts w:ascii="Arial" w:hAnsi="Arial" w:cs="Arial"/>
          <w:sz w:val="20"/>
          <w:szCs w:val="20"/>
        </w:rPr>
        <w:t xml:space="preserve"> určených k dodání: </w:t>
      </w:r>
    </w:p>
    <w:p w14:paraId="6C54B56E" w14:textId="77777777" w:rsidR="006D4F93" w:rsidRPr="002550BE" w:rsidRDefault="006D4F93" w:rsidP="006D4F93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t>Obchodní katalog:</w:t>
      </w:r>
    </w:p>
    <w:p w14:paraId="6C54B56F" w14:textId="77777777" w:rsidR="006D4F93" w:rsidRPr="002550BE" w:rsidRDefault="006D4F93" w:rsidP="006D4F93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Dodavatel prokáže toto kritérium technické kvalifikace, pokud dodá zadavateli obchodní katalog nabízených typů nábytku, resp. katalog </w:t>
      </w:r>
      <w:r w:rsidR="00414646">
        <w:rPr>
          <w:rFonts w:ascii="Arial" w:hAnsi="Arial" w:cs="Arial"/>
          <w:bCs/>
          <w:sz w:val="20"/>
          <w:szCs w:val="20"/>
        </w:rPr>
        <w:t>kancelářského</w:t>
      </w:r>
      <w:r w:rsidRPr="002550BE">
        <w:rPr>
          <w:rFonts w:ascii="Arial" w:hAnsi="Arial" w:cs="Arial"/>
          <w:bCs/>
          <w:sz w:val="20"/>
          <w:szCs w:val="20"/>
        </w:rPr>
        <w:t xml:space="preserve"> nábytku, které je dodavatel schopen dodat či případně i vyrobit, kdy tento obchodní katalog bude svým obsahem odpovídat požadovaným typům </w:t>
      </w:r>
      <w:r w:rsidR="00251AE6">
        <w:rPr>
          <w:rFonts w:ascii="Arial" w:hAnsi="Arial" w:cs="Arial"/>
          <w:bCs/>
          <w:sz w:val="20"/>
          <w:szCs w:val="20"/>
        </w:rPr>
        <w:t>kancelářského</w:t>
      </w:r>
      <w:r w:rsidRPr="002550BE">
        <w:rPr>
          <w:rFonts w:ascii="Arial" w:hAnsi="Arial" w:cs="Arial"/>
          <w:bCs/>
          <w:sz w:val="20"/>
          <w:szCs w:val="20"/>
        </w:rPr>
        <w:t xml:space="preserve"> nábytku uvedených zadavatelem v příloze č. 3 ‚‚</w:t>
      </w:r>
      <w:r w:rsidRPr="002550BE">
        <w:rPr>
          <w:rFonts w:ascii="Arial" w:hAnsi="Arial" w:cs="Arial"/>
          <w:bCs/>
          <w:i/>
          <w:sz w:val="20"/>
          <w:szCs w:val="20"/>
        </w:rPr>
        <w:t>Technická dokumentace zakázky</w:t>
      </w:r>
      <w:r w:rsidRPr="002550BE">
        <w:rPr>
          <w:rFonts w:ascii="Arial" w:hAnsi="Arial" w:cs="Arial"/>
          <w:bCs/>
          <w:sz w:val="20"/>
          <w:szCs w:val="20"/>
        </w:rPr>
        <w:t>‘‘ této zadávací dokumentace</w:t>
      </w:r>
      <w:r w:rsidR="00DE6AC5">
        <w:rPr>
          <w:rFonts w:ascii="Arial" w:hAnsi="Arial" w:cs="Arial"/>
          <w:bCs/>
          <w:sz w:val="20"/>
          <w:szCs w:val="20"/>
        </w:rPr>
        <w:t>.</w:t>
      </w:r>
    </w:p>
    <w:p w14:paraId="6C54B570" w14:textId="77777777" w:rsidR="006D4F93" w:rsidRPr="002550BE" w:rsidRDefault="006D4F93" w:rsidP="006D4F9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6C54B571" w14:textId="77777777" w:rsidR="006D4F93" w:rsidRPr="002550BE" w:rsidRDefault="006D4F93" w:rsidP="006D4F9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2550BE">
        <w:rPr>
          <w:rFonts w:ascii="Arial" w:hAnsi="Arial" w:cs="Arial"/>
          <w:b/>
          <w:bCs/>
          <w:sz w:val="20"/>
          <w:szCs w:val="20"/>
        </w:rPr>
        <w:t>Ukázky (vzorky):</w:t>
      </w:r>
    </w:p>
    <w:p w14:paraId="6C54B572" w14:textId="0257E954" w:rsidR="006D4F93" w:rsidRPr="002550BE" w:rsidRDefault="006D4F93" w:rsidP="006D4F93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after="120"/>
        <w:ind w:left="1134" w:hanging="283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t xml:space="preserve">Rozsah požadovaných informací a dokladů: </w:t>
      </w:r>
      <w:r w:rsidRPr="002550BE">
        <w:rPr>
          <w:rFonts w:ascii="Arial" w:hAnsi="Arial" w:cs="Arial"/>
          <w:sz w:val="20"/>
          <w:szCs w:val="20"/>
        </w:rPr>
        <w:t xml:space="preserve">Kompletní a funkční ukázky (které budou v rámci smluvního vztahu označovány jako referenční vzorky) </w:t>
      </w:r>
      <w:r w:rsidR="00D03DDB">
        <w:rPr>
          <w:rFonts w:ascii="Arial" w:hAnsi="Arial" w:cs="Arial"/>
          <w:sz w:val="20"/>
          <w:szCs w:val="20"/>
        </w:rPr>
        <w:t>kancelářského</w:t>
      </w:r>
      <w:r w:rsidRPr="002550BE">
        <w:rPr>
          <w:rFonts w:ascii="Arial" w:hAnsi="Arial" w:cs="Arial"/>
          <w:sz w:val="20"/>
          <w:szCs w:val="20"/>
        </w:rPr>
        <w:t xml:space="preserve"> nábytku, plně odpovídající požadavkům uvedeným v zadávací dokumentaci</w:t>
      </w:r>
      <w:r w:rsidR="00571F42">
        <w:rPr>
          <w:rFonts w:ascii="Arial" w:hAnsi="Arial" w:cs="Arial"/>
          <w:sz w:val="20"/>
          <w:szCs w:val="20"/>
        </w:rPr>
        <w:t xml:space="preserve">, určené k následnému </w:t>
      </w:r>
      <w:r w:rsidR="00812505">
        <w:rPr>
          <w:rFonts w:ascii="Arial" w:hAnsi="Arial" w:cs="Arial"/>
          <w:sz w:val="20"/>
          <w:szCs w:val="20"/>
        </w:rPr>
        <w:t>plnění</w:t>
      </w:r>
      <w:r w:rsidR="00571F42">
        <w:rPr>
          <w:rFonts w:ascii="Arial" w:hAnsi="Arial" w:cs="Arial"/>
          <w:sz w:val="20"/>
          <w:szCs w:val="20"/>
        </w:rPr>
        <w:t xml:space="preserve"> v průběhu smluvního vztahu.</w:t>
      </w:r>
    </w:p>
    <w:p w14:paraId="6C54B573" w14:textId="6116FF08" w:rsidR="006D4F93" w:rsidRPr="002550BE" w:rsidRDefault="006D4F93" w:rsidP="006D4F93">
      <w:pPr>
        <w:numPr>
          <w:ilvl w:val="1"/>
          <w:numId w:val="17"/>
        </w:numPr>
        <w:autoSpaceDE w:val="0"/>
        <w:autoSpaceDN w:val="0"/>
        <w:adjustRightInd w:val="0"/>
        <w:ind w:left="1134" w:hanging="283"/>
        <w:jc w:val="both"/>
        <w:rPr>
          <w:rFonts w:ascii="Arial" w:hAnsi="Arial"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lastRenderedPageBreak/>
        <w:t>Způsob prokázání splnění těchto kvalifikačních předpokladů:</w:t>
      </w:r>
      <w:r w:rsidRPr="002550BE">
        <w:rPr>
          <w:rFonts w:ascii="Arial" w:hAnsi="Arial"/>
          <w:sz w:val="20"/>
          <w:szCs w:val="20"/>
        </w:rPr>
        <w:t xml:space="preserve"> </w:t>
      </w:r>
      <w:r w:rsidR="00093AEC">
        <w:rPr>
          <w:rFonts w:ascii="Arial" w:hAnsi="Arial" w:cs="Arial"/>
          <w:sz w:val="20"/>
          <w:szCs w:val="20"/>
        </w:rPr>
        <w:t>Účastník</w:t>
      </w:r>
      <w:r w:rsidRPr="002550BE">
        <w:rPr>
          <w:rFonts w:ascii="Arial" w:hAnsi="Arial" w:cs="Arial"/>
          <w:sz w:val="20"/>
          <w:szCs w:val="20"/>
        </w:rPr>
        <w:t xml:space="preserve"> dodá níže specifikované ukázky </w:t>
      </w:r>
      <w:r w:rsidR="00D03DDB">
        <w:rPr>
          <w:rFonts w:ascii="Arial" w:hAnsi="Arial" w:cs="Arial"/>
          <w:sz w:val="20"/>
          <w:szCs w:val="20"/>
        </w:rPr>
        <w:t>kancelářského</w:t>
      </w:r>
      <w:r w:rsidRPr="002550BE">
        <w:rPr>
          <w:rFonts w:ascii="Arial" w:hAnsi="Arial" w:cs="Arial"/>
          <w:sz w:val="20"/>
          <w:szCs w:val="20"/>
        </w:rPr>
        <w:t xml:space="preserve"> nábytku v požadovaných dezénech a provedeních dle Technické dokumentace (viz Příloha č. </w:t>
      </w:r>
      <w:r w:rsidR="009E62A4">
        <w:rPr>
          <w:rFonts w:ascii="Arial" w:hAnsi="Arial" w:cs="Arial"/>
          <w:sz w:val="20"/>
          <w:szCs w:val="20"/>
        </w:rPr>
        <w:t>3</w:t>
      </w:r>
      <w:r w:rsidRPr="002550BE">
        <w:rPr>
          <w:rFonts w:ascii="Arial" w:hAnsi="Arial" w:cs="Arial"/>
          <w:sz w:val="20"/>
          <w:szCs w:val="20"/>
        </w:rPr>
        <w:t>).</w:t>
      </w:r>
    </w:p>
    <w:p w14:paraId="6C54B574" w14:textId="77777777" w:rsidR="006D4F93" w:rsidRPr="002550BE" w:rsidRDefault="006D4F93" w:rsidP="006D4F93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6C54B575" w14:textId="77777777" w:rsidR="006D4F93" w:rsidRPr="002550BE" w:rsidRDefault="006D4F93" w:rsidP="006D4F93">
      <w:pPr>
        <w:autoSpaceDE w:val="0"/>
        <w:autoSpaceDN w:val="0"/>
        <w:adjustRightInd w:val="0"/>
        <w:ind w:left="1134"/>
        <w:jc w:val="both"/>
        <w:rPr>
          <w:rFonts w:ascii="Arial" w:hAnsi="Arial"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t>Ukázky</w:t>
      </w:r>
      <w:r w:rsidRPr="002550BE">
        <w:rPr>
          <w:rFonts w:ascii="Arial" w:hAnsi="Arial" w:cs="Arial"/>
          <w:b/>
          <w:bCs/>
          <w:sz w:val="20"/>
          <w:szCs w:val="20"/>
        </w:rPr>
        <w:t xml:space="preserve"> nábytku </w:t>
      </w:r>
      <w:r w:rsidRPr="009E62A4">
        <w:rPr>
          <w:rFonts w:ascii="Arial" w:hAnsi="Arial" w:cs="Arial"/>
          <w:b/>
          <w:sz w:val="20"/>
          <w:szCs w:val="20"/>
        </w:rPr>
        <w:t xml:space="preserve">budou zadavateli </w:t>
      </w:r>
      <w:r w:rsidRPr="009E62A4">
        <w:rPr>
          <w:rFonts w:ascii="Arial" w:hAnsi="Arial" w:cs="Arial"/>
          <w:b/>
          <w:bCs/>
          <w:sz w:val="20"/>
          <w:szCs w:val="20"/>
        </w:rPr>
        <w:t xml:space="preserve">doručeny </w:t>
      </w:r>
      <w:r w:rsidRPr="009E62A4">
        <w:rPr>
          <w:rFonts w:ascii="Arial" w:hAnsi="Arial" w:cs="Arial"/>
          <w:b/>
          <w:sz w:val="20"/>
          <w:szCs w:val="20"/>
        </w:rPr>
        <w:t xml:space="preserve">v termínu </w:t>
      </w:r>
      <w:r w:rsidRPr="009E62A4">
        <w:rPr>
          <w:rFonts w:ascii="Arial" w:hAnsi="Arial" w:cs="Arial"/>
          <w:b/>
          <w:bCs/>
          <w:sz w:val="20"/>
          <w:szCs w:val="20"/>
        </w:rPr>
        <w:t>pro</w:t>
      </w:r>
      <w:r w:rsidRPr="0073542E">
        <w:rPr>
          <w:rFonts w:ascii="Arial" w:hAnsi="Arial" w:cs="Arial"/>
          <w:b/>
          <w:bCs/>
          <w:sz w:val="20"/>
          <w:szCs w:val="20"/>
        </w:rPr>
        <w:t xml:space="preserve"> podání nabídek</w:t>
      </w:r>
      <w:r w:rsidR="009E62A4">
        <w:rPr>
          <w:rFonts w:ascii="Arial" w:hAnsi="Arial" w:cs="Arial"/>
          <w:b/>
          <w:bCs/>
          <w:sz w:val="20"/>
          <w:szCs w:val="20"/>
        </w:rPr>
        <w:t xml:space="preserve"> (viz část „G“ této zadávací dokumentace, odst. II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9E62A4">
        <w:rPr>
          <w:rFonts w:ascii="Arial" w:hAnsi="Arial" w:cs="Arial"/>
          <w:b/>
          <w:bCs/>
          <w:sz w:val="20"/>
          <w:szCs w:val="20"/>
        </w:rPr>
        <w:t>)</w:t>
      </w:r>
      <w:r w:rsidRPr="0073542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B13807C" w14:textId="06EB0BF3" w:rsidR="00EF39B2" w:rsidRPr="002550BE" w:rsidRDefault="006D4F93" w:rsidP="006D4F93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>Místem dodání ukázek je: Český rozhlas, Vinohradská 12, Praha 2.</w:t>
      </w:r>
      <w:r w:rsidR="00557B51">
        <w:rPr>
          <w:rFonts w:ascii="Arial" w:hAnsi="Arial" w:cs="Arial"/>
          <w:sz w:val="20"/>
          <w:szCs w:val="20"/>
        </w:rPr>
        <w:t xml:space="preserve"> (Návoz ukázek </w:t>
      </w:r>
      <w:r w:rsidR="00EF39B2">
        <w:rPr>
          <w:rFonts w:ascii="Arial" w:hAnsi="Arial" w:cs="Arial"/>
          <w:sz w:val="20"/>
          <w:szCs w:val="20"/>
        </w:rPr>
        <w:t xml:space="preserve">se uskuteční </w:t>
      </w:r>
      <w:r w:rsidR="00557B51">
        <w:rPr>
          <w:rFonts w:ascii="Arial" w:hAnsi="Arial" w:cs="Arial"/>
          <w:sz w:val="20"/>
          <w:szCs w:val="20"/>
        </w:rPr>
        <w:t xml:space="preserve">vjezdem pro zásobování </w:t>
      </w:r>
      <w:r w:rsidR="00EF39B2">
        <w:rPr>
          <w:rFonts w:ascii="Arial" w:hAnsi="Arial" w:cs="Arial"/>
          <w:sz w:val="20"/>
          <w:szCs w:val="20"/>
        </w:rPr>
        <w:t xml:space="preserve">z ulice </w:t>
      </w:r>
      <w:r w:rsidR="00EF39B2" w:rsidRPr="00FD41CA">
        <w:rPr>
          <w:rFonts w:ascii="Arial" w:hAnsi="Arial" w:cs="Arial"/>
          <w:bCs/>
          <w:sz w:val="20"/>
          <w:szCs w:val="20"/>
        </w:rPr>
        <w:t>Balbínova 15</w:t>
      </w:r>
      <w:r w:rsidR="00EF39B2">
        <w:rPr>
          <w:rFonts w:ascii="Arial" w:hAnsi="Arial" w:cs="Arial"/>
          <w:bCs/>
          <w:sz w:val="20"/>
          <w:szCs w:val="20"/>
        </w:rPr>
        <w:t xml:space="preserve">, </w:t>
      </w:r>
      <w:r w:rsidR="00EF39B2" w:rsidRPr="00FD41CA">
        <w:rPr>
          <w:rFonts w:ascii="Arial" w:hAnsi="Arial" w:cs="Arial"/>
          <w:bCs/>
          <w:sz w:val="20"/>
          <w:szCs w:val="20"/>
        </w:rPr>
        <w:t>Praha 2 tj. boční, jednosměrná  ulice z Vinohradské – první velká šedá vrata vpravo)</w:t>
      </w:r>
      <w:r w:rsidR="00EF39B2">
        <w:rPr>
          <w:rFonts w:ascii="Arial" w:hAnsi="Arial" w:cs="Arial"/>
          <w:bCs/>
          <w:sz w:val="20"/>
          <w:szCs w:val="20"/>
        </w:rPr>
        <w:t>.</w:t>
      </w:r>
    </w:p>
    <w:p w14:paraId="6C54B577" w14:textId="5E28A1CF" w:rsidR="006D4F93" w:rsidRPr="002550BE" w:rsidRDefault="006D4F93" w:rsidP="006D4F93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Zadavatel si vyhrazuje právo změnit místo dodání ukázek </w:t>
      </w:r>
      <w:r w:rsidR="006B5157">
        <w:rPr>
          <w:rFonts w:ascii="Arial" w:hAnsi="Arial" w:cs="Arial"/>
          <w:sz w:val="20"/>
          <w:szCs w:val="20"/>
        </w:rPr>
        <w:t>kancelářského</w:t>
      </w:r>
      <w:r w:rsidR="006B5157" w:rsidRPr="002550BE">
        <w:rPr>
          <w:rFonts w:ascii="Arial" w:hAnsi="Arial" w:cs="Arial"/>
          <w:sz w:val="20"/>
          <w:szCs w:val="20"/>
        </w:rPr>
        <w:t xml:space="preserve"> </w:t>
      </w:r>
      <w:r w:rsidRPr="002550BE">
        <w:rPr>
          <w:rFonts w:ascii="Arial" w:hAnsi="Arial" w:cs="Arial"/>
          <w:sz w:val="20"/>
          <w:szCs w:val="20"/>
        </w:rPr>
        <w:t xml:space="preserve">nábytku na jinou pražskou lokalitu. Pro uveřejnění této informace zadavatel využije institut </w:t>
      </w:r>
      <w:r w:rsidR="005F4426" w:rsidRPr="005F4426">
        <w:rPr>
          <w:rFonts w:ascii="Arial" w:hAnsi="Arial" w:cs="Arial"/>
          <w:sz w:val="20"/>
          <w:szCs w:val="20"/>
        </w:rPr>
        <w:t>změny nebo doplnění zadávací dokumentace (§ 99 ZZVZ)</w:t>
      </w:r>
      <w:r w:rsidRPr="002550BE">
        <w:rPr>
          <w:rFonts w:ascii="Arial" w:hAnsi="Arial" w:cs="Arial"/>
          <w:sz w:val="20"/>
          <w:szCs w:val="20"/>
        </w:rPr>
        <w:t>.</w:t>
      </w:r>
    </w:p>
    <w:p w14:paraId="6C54B578" w14:textId="348CB984" w:rsidR="006D4F93" w:rsidRDefault="003A0B4F" w:rsidP="006D4F93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BF69BF">
        <w:rPr>
          <w:rFonts w:ascii="Arial" w:hAnsi="Arial" w:cs="Arial"/>
          <w:sz w:val="20"/>
          <w:szCs w:val="20"/>
        </w:rPr>
        <w:t>Účastník</w:t>
      </w:r>
      <w:r w:rsidRPr="002550BE">
        <w:rPr>
          <w:rFonts w:ascii="Arial" w:hAnsi="Arial" w:cs="Arial"/>
          <w:sz w:val="20"/>
          <w:szCs w:val="20"/>
        </w:rPr>
        <w:t xml:space="preserve"> </w:t>
      </w:r>
      <w:r w:rsidR="006D4F93" w:rsidRPr="002550BE">
        <w:rPr>
          <w:rFonts w:ascii="Arial" w:hAnsi="Arial" w:cs="Arial"/>
          <w:sz w:val="20"/>
          <w:szCs w:val="20"/>
        </w:rPr>
        <w:t xml:space="preserve">je povinen </w:t>
      </w:r>
      <w:r w:rsidR="006D4F93" w:rsidRPr="002550BE">
        <w:rPr>
          <w:rFonts w:ascii="Arial" w:hAnsi="Arial" w:cs="Arial"/>
          <w:b/>
          <w:bCs/>
          <w:sz w:val="20"/>
          <w:szCs w:val="20"/>
        </w:rPr>
        <w:t xml:space="preserve">informovat zadavatele o dodání ukázek min. 2 pracovní dny </w:t>
      </w:r>
      <w:r w:rsidR="006D4F93" w:rsidRPr="002550BE">
        <w:rPr>
          <w:rFonts w:ascii="Arial" w:hAnsi="Arial" w:cs="Arial"/>
          <w:sz w:val="20"/>
          <w:szCs w:val="20"/>
        </w:rPr>
        <w:t>před plánovaným dodáním ukázek. Kontaktní osobou pro sjednání postupu dodání a odvozu je p. Patrik Ušák – tel. +420 734 416</w:t>
      </w:r>
      <w:r w:rsidR="00D20D9B">
        <w:rPr>
          <w:rFonts w:ascii="Arial" w:hAnsi="Arial" w:cs="Arial"/>
          <w:sz w:val="20"/>
          <w:szCs w:val="20"/>
        </w:rPr>
        <w:t> </w:t>
      </w:r>
      <w:r w:rsidR="006D4F93" w:rsidRPr="002550BE">
        <w:rPr>
          <w:rFonts w:ascii="Arial" w:hAnsi="Arial" w:cs="Arial"/>
          <w:sz w:val="20"/>
          <w:szCs w:val="20"/>
        </w:rPr>
        <w:t>273.</w:t>
      </w:r>
    </w:p>
    <w:p w14:paraId="1AA44B33" w14:textId="77777777" w:rsidR="00D20D9B" w:rsidRDefault="00D20D9B" w:rsidP="00D20D9B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Zadavatel si vyhrazuje právo ponechat si ukázky do doby podpisu smlouvy s vybraným </w:t>
      </w:r>
      <w:r>
        <w:rPr>
          <w:rFonts w:ascii="Arial" w:hAnsi="Arial" w:cs="Arial"/>
          <w:sz w:val="20"/>
          <w:szCs w:val="20"/>
        </w:rPr>
        <w:t>dodavatelem</w:t>
      </w:r>
      <w:r w:rsidRPr="002550BE">
        <w:rPr>
          <w:rFonts w:ascii="Arial" w:hAnsi="Arial" w:cs="Arial"/>
          <w:sz w:val="20"/>
          <w:szCs w:val="20"/>
        </w:rPr>
        <w:t xml:space="preserve"> nebo do zrušení zadávacího řízení.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BE5A444" w14:textId="77777777" w:rsidR="00D20D9B" w:rsidRDefault="00D20D9B" w:rsidP="00D20D9B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Ukázky </w:t>
      </w:r>
      <w:r>
        <w:rPr>
          <w:rFonts w:ascii="Arial" w:hAnsi="Arial" w:cs="Arial"/>
          <w:bCs/>
          <w:sz w:val="20"/>
          <w:szCs w:val="20"/>
        </w:rPr>
        <w:t>vybraného dodavatele</w:t>
      </w:r>
      <w:r w:rsidRPr="002550BE">
        <w:rPr>
          <w:rFonts w:ascii="Arial" w:hAnsi="Arial" w:cs="Arial"/>
          <w:bCs/>
          <w:sz w:val="20"/>
          <w:szCs w:val="20"/>
        </w:rPr>
        <w:t xml:space="preserve"> si zadavatel ponechá do ukončení plnění veřejné zakázky pro účely ověření shody s dodávaným </w:t>
      </w:r>
      <w:r>
        <w:rPr>
          <w:rFonts w:ascii="Arial" w:hAnsi="Arial" w:cs="Arial"/>
          <w:sz w:val="20"/>
          <w:szCs w:val="20"/>
        </w:rPr>
        <w:t>kancelářským</w:t>
      </w:r>
      <w:r w:rsidRPr="002550BE">
        <w:rPr>
          <w:rFonts w:ascii="Arial" w:hAnsi="Arial" w:cs="Arial"/>
          <w:bCs/>
          <w:sz w:val="20"/>
          <w:szCs w:val="20"/>
        </w:rPr>
        <w:t xml:space="preserve"> nábytkem. </w:t>
      </w:r>
      <w:r>
        <w:rPr>
          <w:rFonts w:ascii="Arial" w:hAnsi="Arial" w:cs="Arial"/>
          <w:bCs/>
          <w:sz w:val="20"/>
          <w:szCs w:val="20"/>
        </w:rPr>
        <w:t>V průběhu trvání rámcové dohody</w:t>
      </w:r>
      <w:r w:rsidRPr="002550BE">
        <w:rPr>
          <w:rFonts w:ascii="Arial" w:hAnsi="Arial" w:cs="Arial"/>
          <w:sz w:val="20"/>
          <w:szCs w:val="20"/>
        </w:rPr>
        <w:t xml:space="preserve"> je možné</w:t>
      </w:r>
      <w:r w:rsidRPr="00EC60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 vybraného</w:t>
      </w:r>
      <w:r w:rsidRPr="002550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dodavatele dodané </w:t>
      </w:r>
      <w:r w:rsidRPr="002550BE">
        <w:rPr>
          <w:rFonts w:ascii="Arial" w:hAnsi="Arial" w:cs="Arial"/>
          <w:sz w:val="20"/>
          <w:szCs w:val="20"/>
        </w:rPr>
        <w:t>vzorky</w:t>
      </w:r>
      <w:r>
        <w:rPr>
          <w:rFonts w:ascii="Arial" w:hAnsi="Arial" w:cs="Arial"/>
          <w:sz w:val="20"/>
          <w:szCs w:val="20"/>
        </w:rPr>
        <w:t xml:space="preserve"> odkoupit</w:t>
      </w:r>
      <w:r w:rsidRPr="002550BE">
        <w:rPr>
          <w:rFonts w:ascii="Arial" w:hAnsi="Arial" w:cs="Arial"/>
          <w:sz w:val="20"/>
          <w:szCs w:val="20"/>
        </w:rPr>
        <w:t>.</w:t>
      </w:r>
    </w:p>
    <w:p w14:paraId="678455AD" w14:textId="65B7B59C" w:rsidR="00B46E94" w:rsidRPr="002550BE" w:rsidRDefault="00B46E94" w:rsidP="00D20D9B">
      <w:pPr>
        <w:widowControl w:val="0"/>
        <w:autoSpaceDE w:val="0"/>
        <w:autoSpaceDN w:val="0"/>
        <w:adjustRightInd w:val="0"/>
        <w:spacing w:before="120" w:after="120"/>
        <w:ind w:left="1134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K odvozu ukázek </w:t>
      </w:r>
      <w:r>
        <w:rPr>
          <w:rFonts w:ascii="Arial" w:hAnsi="Arial" w:cs="Arial"/>
          <w:sz w:val="20"/>
          <w:szCs w:val="20"/>
        </w:rPr>
        <w:t>kancelářského</w:t>
      </w:r>
      <w:r w:rsidRPr="002550BE">
        <w:rPr>
          <w:rFonts w:ascii="Arial" w:hAnsi="Arial" w:cs="Arial"/>
          <w:sz w:val="20"/>
          <w:szCs w:val="20"/>
        </w:rPr>
        <w:t xml:space="preserve"> nábytku budou </w:t>
      </w:r>
      <w:r>
        <w:rPr>
          <w:rFonts w:ascii="Arial" w:hAnsi="Arial" w:cs="Arial"/>
          <w:sz w:val="20"/>
          <w:szCs w:val="20"/>
        </w:rPr>
        <w:t>ostatní účastníci</w:t>
      </w:r>
      <w:r w:rsidRPr="002550BE">
        <w:rPr>
          <w:rFonts w:ascii="Arial" w:hAnsi="Arial" w:cs="Arial"/>
          <w:sz w:val="20"/>
          <w:szCs w:val="20"/>
        </w:rPr>
        <w:t xml:space="preserve"> vyzváni zadavatelem písemnou formou na zadaný e-mail. V případě nevyzvednutí vzorků do 30 dnů bude účtováno penále ve výši 100,- Kč za každý i započatý den prodlení</w:t>
      </w:r>
      <w:r>
        <w:rPr>
          <w:rFonts w:ascii="Arial" w:hAnsi="Arial" w:cs="Arial"/>
          <w:sz w:val="20"/>
          <w:szCs w:val="20"/>
        </w:rPr>
        <w:t>.</w:t>
      </w:r>
    </w:p>
    <w:p w14:paraId="1AD99E38" w14:textId="2C8C6372" w:rsidR="00B46E94" w:rsidRPr="002550BE" w:rsidRDefault="00251AE6" w:rsidP="00B46E94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120" w:after="120"/>
        <w:ind w:left="1134" w:hanging="283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B46E94" w:rsidRPr="002550BE">
        <w:rPr>
          <w:rFonts w:ascii="Arial" w:hAnsi="Arial" w:cs="Arial"/>
          <w:b/>
          <w:sz w:val="20"/>
          <w:szCs w:val="20"/>
        </w:rPr>
        <w:t>Minimální</w:t>
      </w:r>
      <w:r w:rsidR="00B46E94" w:rsidRPr="002550BE">
        <w:rPr>
          <w:rFonts w:ascii="Arial" w:hAnsi="Arial"/>
          <w:b/>
          <w:bCs/>
          <w:sz w:val="20"/>
          <w:szCs w:val="20"/>
        </w:rPr>
        <w:t xml:space="preserve"> úroveň naplnění tohoto kvalifikačního předpokladu odpovídající druhu, rozsahu a složitosti předmětu plnění: </w:t>
      </w:r>
      <w:r w:rsidR="00B46E94">
        <w:rPr>
          <w:rFonts w:ascii="Arial" w:hAnsi="Arial"/>
          <w:bCs/>
          <w:sz w:val="20"/>
          <w:szCs w:val="20"/>
        </w:rPr>
        <w:t>Účastník</w:t>
      </w:r>
      <w:r w:rsidR="00B46E94" w:rsidRPr="002550BE">
        <w:rPr>
          <w:rFonts w:ascii="Arial" w:hAnsi="Arial"/>
          <w:bCs/>
          <w:sz w:val="20"/>
          <w:szCs w:val="20"/>
        </w:rPr>
        <w:t xml:space="preserve"> splňuje technický kvalifikační předpoklad v případě, že předloží níže uvedené </w:t>
      </w:r>
      <w:r w:rsidR="00B46E94" w:rsidRPr="002550BE">
        <w:rPr>
          <w:rFonts w:ascii="Arial" w:hAnsi="Arial" w:cs="Arial"/>
          <w:sz w:val="20"/>
          <w:szCs w:val="20"/>
        </w:rPr>
        <w:t xml:space="preserve">ukázky (označení jednotlivých typů dle Technické </w:t>
      </w:r>
      <w:r w:rsidR="00B46E94">
        <w:rPr>
          <w:rFonts w:ascii="Arial" w:hAnsi="Arial" w:cs="Arial"/>
          <w:sz w:val="20"/>
          <w:szCs w:val="20"/>
        </w:rPr>
        <w:t>dokumentace zakázky</w:t>
      </w:r>
      <w:r w:rsidR="00B46E94" w:rsidRPr="002550BE">
        <w:rPr>
          <w:rFonts w:ascii="Arial" w:hAnsi="Arial" w:cs="Arial"/>
          <w:sz w:val="20"/>
          <w:szCs w:val="20"/>
        </w:rPr>
        <w:t>):</w:t>
      </w:r>
    </w:p>
    <w:p w14:paraId="29978AEF" w14:textId="77777777" w:rsidR="00B46E94" w:rsidRPr="002550BE" w:rsidRDefault="00B46E94" w:rsidP="00B46E94">
      <w:pPr>
        <w:pStyle w:val="Odstavecseseznamem"/>
        <w:ind w:left="927"/>
        <w:rPr>
          <w:rFonts w:ascii="Arial" w:hAnsi="Arial" w:cs="Arial"/>
          <w:bCs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   1x Pracovní </w:t>
      </w:r>
      <w:r>
        <w:rPr>
          <w:rFonts w:ascii="Arial" w:hAnsi="Arial" w:cs="Arial"/>
          <w:bCs/>
          <w:sz w:val="20"/>
          <w:szCs w:val="20"/>
        </w:rPr>
        <w:t>stůl</w:t>
      </w:r>
      <w:r w:rsidRPr="002550BE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SP1</w:t>
      </w:r>
      <w:r w:rsidRPr="002550BE">
        <w:rPr>
          <w:rFonts w:ascii="Arial" w:hAnsi="Arial" w:cs="Arial"/>
          <w:bCs/>
          <w:sz w:val="20"/>
          <w:szCs w:val="20"/>
        </w:rPr>
        <w:t>)</w:t>
      </w:r>
    </w:p>
    <w:p w14:paraId="35B9BC54" w14:textId="69183160" w:rsidR="00B46E94" w:rsidRPr="002550BE" w:rsidRDefault="00B46E94" w:rsidP="00B46E94">
      <w:pPr>
        <w:pStyle w:val="Odstavecseseznamem"/>
        <w:ind w:left="927"/>
        <w:rPr>
          <w:rFonts w:ascii="Arial" w:hAnsi="Arial" w:cs="Arial"/>
          <w:bCs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   1x </w:t>
      </w:r>
      <w:r>
        <w:rPr>
          <w:rFonts w:ascii="Arial" w:hAnsi="Arial" w:cs="Arial"/>
          <w:bCs/>
          <w:sz w:val="20"/>
          <w:szCs w:val="20"/>
        </w:rPr>
        <w:t>Kontejner stolový</w:t>
      </w:r>
      <w:r w:rsidRPr="002550BE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KS</w:t>
      </w:r>
      <w:r w:rsidRPr="002550BE">
        <w:rPr>
          <w:rFonts w:ascii="Arial" w:hAnsi="Arial" w:cs="Arial"/>
          <w:bCs/>
          <w:sz w:val="20"/>
          <w:szCs w:val="20"/>
        </w:rPr>
        <w:t>)</w:t>
      </w:r>
    </w:p>
    <w:p w14:paraId="317AC3A0" w14:textId="77777777" w:rsidR="00B46E94" w:rsidRPr="002550BE" w:rsidRDefault="00B46E94" w:rsidP="00B46E94">
      <w:pPr>
        <w:ind w:left="92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</w:t>
      </w:r>
      <w:r w:rsidRPr="002550BE">
        <w:rPr>
          <w:rFonts w:ascii="Arial" w:hAnsi="Arial" w:cs="Arial"/>
          <w:bCs/>
          <w:sz w:val="20"/>
          <w:szCs w:val="20"/>
        </w:rPr>
        <w:t xml:space="preserve">1x </w:t>
      </w:r>
      <w:r w:rsidRPr="00D15307">
        <w:rPr>
          <w:rFonts w:ascii="Arial" w:hAnsi="Arial" w:cs="Arial"/>
          <w:bCs/>
          <w:sz w:val="20"/>
          <w:szCs w:val="20"/>
        </w:rPr>
        <w:t>Skříň přístavná k pracovnímu stolu</w:t>
      </w:r>
      <w:r w:rsidRPr="002550BE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E</w:t>
      </w:r>
      <w:r w:rsidRPr="002550BE">
        <w:rPr>
          <w:rFonts w:ascii="Arial" w:hAnsi="Arial" w:cs="Arial"/>
          <w:bCs/>
          <w:sz w:val="20"/>
          <w:szCs w:val="20"/>
        </w:rPr>
        <w:t>)</w:t>
      </w:r>
    </w:p>
    <w:p w14:paraId="4DAF942F" w14:textId="77777777" w:rsidR="00B46E94" w:rsidRDefault="00B46E94" w:rsidP="00B46E94">
      <w:pPr>
        <w:pStyle w:val="Odstavecseseznamem"/>
        <w:ind w:left="927"/>
        <w:rPr>
          <w:rFonts w:ascii="Arial" w:hAnsi="Arial" w:cs="Arial"/>
          <w:bCs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   1x </w:t>
      </w:r>
      <w:r>
        <w:rPr>
          <w:rFonts w:ascii="Arial" w:hAnsi="Arial" w:cs="Arial"/>
          <w:bCs/>
          <w:sz w:val="20"/>
          <w:szCs w:val="20"/>
        </w:rPr>
        <w:t xml:space="preserve">Stůl jednací </w:t>
      </w:r>
      <w:r w:rsidRPr="002550BE">
        <w:rPr>
          <w:rFonts w:ascii="Arial" w:hAnsi="Arial" w:cs="Arial"/>
          <w:bCs/>
          <w:sz w:val="20"/>
          <w:szCs w:val="20"/>
        </w:rPr>
        <w:t>(</w:t>
      </w:r>
      <w:r>
        <w:rPr>
          <w:rFonts w:ascii="Arial" w:hAnsi="Arial" w:cs="Arial"/>
          <w:bCs/>
          <w:sz w:val="20"/>
          <w:szCs w:val="20"/>
        </w:rPr>
        <w:t>S</w:t>
      </w:r>
      <w:r w:rsidRPr="002550BE">
        <w:rPr>
          <w:rFonts w:ascii="Arial" w:hAnsi="Arial" w:cs="Arial"/>
          <w:bCs/>
          <w:sz w:val="20"/>
          <w:szCs w:val="20"/>
        </w:rPr>
        <w:t>J1)</w:t>
      </w:r>
    </w:p>
    <w:p w14:paraId="63D4BEB7" w14:textId="77777777" w:rsidR="00B46E94" w:rsidRDefault="00B46E94" w:rsidP="00B46E94">
      <w:pPr>
        <w:pStyle w:val="Odstavecseseznamem"/>
        <w:ind w:left="92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1x vzorek LTD desky s ABS hranou lepenou PUR lepidlem</w:t>
      </w:r>
    </w:p>
    <w:p w14:paraId="6C54B582" w14:textId="77777777" w:rsidR="00251AE6" w:rsidRPr="00251AE6" w:rsidRDefault="00251AE6" w:rsidP="00251AE6">
      <w:pPr>
        <w:rPr>
          <w:rFonts w:ascii="Arial" w:hAnsi="Arial" w:cs="Arial"/>
          <w:bCs/>
          <w:sz w:val="20"/>
          <w:szCs w:val="20"/>
        </w:rPr>
      </w:pPr>
    </w:p>
    <w:p w14:paraId="6C54B583" w14:textId="77777777" w:rsidR="006D4F93" w:rsidRPr="002550BE" w:rsidRDefault="006D4F93" w:rsidP="006D4F93">
      <w:pPr>
        <w:pStyle w:val="Odstavecseseznamem"/>
        <w:ind w:left="927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bCs/>
          <w:sz w:val="20"/>
          <w:szCs w:val="20"/>
        </w:rPr>
        <w:t xml:space="preserve">   </w:t>
      </w:r>
    </w:p>
    <w:p w14:paraId="193DF32A" w14:textId="77777777" w:rsidR="00CB25CA" w:rsidRDefault="006D4F93" w:rsidP="00CB25CA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Shora uvedené ukázky musí být </w:t>
      </w:r>
      <w:r w:rsidR="00C01BB5">
        <w:rPr>
          <w:rFonts w:ascii="Arial" w:hAnsi="Arial" w:cs="Arial"/>
          <w:sz w:val="20"/>
          <w:szCs w:val="20"/>
        </w:rPr>
        <w:t>účastníkem</w:t>
      </w:r>
      <w:r w:rsidRPr="002550BE">
        <w:rPr>
          <w:rFonts w:ascii="Arial" w:hAnsi="Arial" w:cs="Arial"/>
          <w:sz w:val="20"/>
          <w:szCs w:val="20"/>
        </w:rPr>
        <w:t xml:space="preserve"> předloženy v dezénech </w:t>
      </w:r>
      <w:r w:rsidR="009E62A4">
        <w:rPr>
          <w:rFonts w:ascii="Arial" w:hAnsi="Arial" w:cs="Arial"/>
          <w:sz w:val="20"/>
          <w:szCs w:val="20"/>
        </w:rPr>
        <w:t xml:space="preserve">bělený dub a olše </w:t>
      </w:r>
      <w:r w:rsidRPr="002550BE">
        <w:rPr>
          <w:rFonts w:ascii="Arial" w:hAnsi="Arial" w:cs="Arial"/>
          <w:sz w:val="20"/>
          <w:szCs w:val="20"/>
        </w:rPr>
        <w:t>vyspecifikovaných v</w:t>
      </w:r>
      <w:r>
        <w:rPr>
          <w:rFonts w:ascii="Arial" w:hAnsi="Arial" w:cs="Arial"/>
          <w:sz w:val="20"/>
          <w:szCs w:val="20"/>
        </w:rPr>
        <w:t xml:space="preserve"> příloze č. 3 - </w:t>
      </w:r>
      <w:r w:rsidRPr="002550BE">
        <w:rPr>
          <w:rFonts w:ascii="Arial" w:hAnsi="Arial" w:cs="Arial"/>
          <w:sz w:val="20"/>
          <w:szCs w:val="20"/>
        </w:rPr>
        <w:t>Technick</w:t>
      </w:r>
      <w:r>
        <w:rPr>
          <w:rFonts w:ascii="Arial" w:hAnsi="Arial" w:cs="Arial"/>
          <w:sz w:val="20"/>
          <w:szCs w:val="20"/>
        </w:rPr>
        <w:t>á</w:t>
      </w:r>
      <w:r w:rsidRPr="002550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dokumentace zakázky</w:t>
      </w:r>
      <w:r w:rsidR="00B73AE7">
        <w:rPr>
          <w:rFonts w:ascii="Arial" w:hAnsi="Arial" w:cs="Arial"/>
          <w:sz w:val="20"/>
          <w:szCs w:val="20"/>
        </w:rPr>
        <w:t xml:space="preserve">, a to konkrétně v dezénech EGGER H1348 ST15 a EGGER H1502 ST15 nebo </w:t>
      </w:r>
      <w:r w:rsidR="00C01BB5">
        <w:rPr>
          <w:rFonts w:ascii="Arial" w:hAnsi="Arial" w:cs="Arial"/>
          <w:sz w:val="20"/>
          <w:szCs w:val="20"/>
        </w:rPr>
        <w:t>v</w:t>
      </w:r>
      <w:r w:rsidR="00A70E4F">
        <w:rPr>
          <w:rFonts w:ascii="Arial" w:hAnsi="Arial" w:cs="Arial"/>
          <w:sz w:val="20"/>
          <w:szCs w:val="20"/>
        </w:rPr>
        <w:t> obdobných</w:t>
      </w:r>
      <w:r w:rsidR="005435AD">
        <w:rPr>
          <w:rFonts w:ascii="Arial" w:hAnsi="Arial" w:cs="Arial"/>
          <w:sz w:val="20"/>
          <w:szCs w:val="20"/>
        </w:rPr>
        <w:t xml:space="preserve"> dezén</w:t>
      </w:r>
      <w:r w:rsidR="00C01BB5">
        <w:rPr>
          <w:rFonts w:ascii="Arial" w:hAnsi="Arial" w:cs="Arial"/>
          <w:sz w:val="20"/>
          <w:szCs w:val="20"/>
        </w:rPr>
        <w:t>ech</w:t>
      </w:r>
      <w:r w:rsidR="00B73AE7">
        <w:rPr>
          <w:rFonts w:ascii="Arial" w:hAnsi="Arial" w:cs="Arial"/>
          <w:sz w:val="20"/>
          <w:szCs w:val="20"/>
        </w:rPr>
        <w:t xml:space="preserve">, které budou běžným uživatelům připadat </w:t>
      </w:r>
      <w:r w:rsidR="00C01BB5">
        <w:rPr>
          <w:rFonts w:ascii="Arial" w:hAnsi="Arial" w:cs="Arial"/>
          <w:sz w:val="20"/>
          <w:szCs w:val="20"/>
        </w:rPr>
        <w:t xml:space="preserve">s výše uvedenými dezény </w:t>
      </w:r>
      <w:r w:rsidR="00B73AE7">
        <w:rPr>
          <w:rFonts w:ascii="Arial" w:hAnsi="Arial" w:cs="Arial"/>
          <w:sz w:val="20"/>
          <w:szCs w:val="20"/>
        </w:rPr>
        <w:t>shodné</w:t>
      </w:r>
      <w:r w:rsidR="00C01BB5">
        <w:rPr>
          <w:rFonts w:ascii="Arial" w:hAnsi="Arial" w:cs="Arial"/>
          <w:sz w:val="20"/>
          <w:szCs w:val="20"/>
        </w:rPr>
        <w:t xml:space="preserve">, či od nich budou běžným okem </w:t>
      </w:r>
      <w:r w:rsidR="00B5498C">
        <w:rPr>
          <w:rFonts w:ascii="Arial" w:hAnsi="Arial" w:cs="Arial"/>
          <w:sz w:val="20"/>
          <w:szCs w:val="20"/>
        </w:rPr>
        <w:t xml:space="preserve">jen </w:t>
      </w:r>
      <w:r w:rsidR="00C01BB5">
        <w:rPr>
          <w:rFonts w:ascii="Arial" w:hAnsi="Arial" w:cs="Arial"/>
          <w:sz w:val="20"/>
          <w:szCs w:val="20"/>
        </w:rPr>
        <w:t>velice těžko rozeznatelné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70741B0E" w14:textId="78A6497A" w:rsidR="00CB25CA" w:rsidRPr="00D221C5" w:rsidRDefault="00CB25CA" w:rsidP="00CB25CA">
      <w:p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Pr="00D221C5">
        <w:rPr>
          <w:rFonts w:ascii="Arial" w:hAnsi="Arial" w:cs="Arial"/>
          <w:color w:val="000000" w:themeColor="text1"/>
          <w:sz w:val="20"/>
          <w:szCs w:val="20"/>
        </w:rPr>
        <w:t>ložení ukázek nábytku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- příklad</w:t>
      </w:r>
      <w:r w:rsidRPr="00D221C5">
        <w:rPr>
          <w:rFonts w:ascii="Arial" w:hAnsi="Arial" w:cs="Arial"/>
          <w:color w:val="000000" w:themeColor="text1"/>
          <w:sz w:val="20"/>
          <w:szCs w:val="20"/>
        </w:rPr>
        <w:t xml:space="preserve">: pracovní stůl a skříňka v dezénu bělený dub, jednací stůl a kontejner v dezénu olše. Zadavatel připouští i jakékoliv jiné kombinace ukázek </w:t>
      </w:r>
      <w:r>
        <w:rPr>
          <w:rFonts w:ascii="Arial" w:hAnsi="Arial" w:cs="Arial"/>
          <w:color w:val="000000" w:themeColor="text1"/>
          <w:sz w:val="20"/>
          <w:szCs w:val="20"/>
        </w:rPr>
        <w:t>vždy však v kombinaci dvou výše specifikovaných dezénů.</w:t>
      </w:r>
      <w:r w:rsidRPr="00D221C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C54B585" w14:textId="2EA95B76" w:rsidR="006D4F93" w:rsidRPr="002550BE" w:rsidRDefault="006D4F93" w:rsidP="006D4F93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sz w:val="20"/>
          <w:szCs w:val="20"/>
        </w:rPr>
      </w:pPr>
    </w:p>
    <w:p w14:paraId="6C54B586" w14:textId="77777777" w:rsidR="006D4F93" w:rsidRPr="002550BE" w:rsidRDefault="006D4F93" w:rsidP="006D4F93">
      <w:pPr>
        <w:widowControl w:val="0"/>
        <w:numPr>
          <w:ilvl w:val="0"/>
          <w:numId w:val="6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b/>
          <w:sz w:val="20"/>
          <w:szCs w:val="20"/>
        </w:rPr>
        <w:t>Doklad prokazující shodu požadovaného výrobku</w:t>
      </w:r>
      <w:r w:rsidRPr="002550BE">
        <w:rPr>
          <w:rFonts w:ascii="Arial" w:hAnsi="Arial" w:cs="Arial"/>
          <w:sz w:val="20"/>
          <w:szCs w:val="20"/>
        </w:rPr>
        <w:t xml:space="preserve"> s požadovanou technickou normou nebo technickým dokumentem: </w:t>
      </w:r>
    </w:p>
    <w:p w14:paraId="6C54B587" w14:textId="77777777" w:rsidR="006D4F93" w:rsidRPr="002550BE" w:rsidRDefault="006D4F93" w:rsidP="006D4F93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2550BE">
        <w:rPr>
          <w:rFonts w:ascii="Arial" w:hAnsi="Arial" w:cs="Arial"/>
          <w:b/>
          <w:bCs/>
          <w:sz w:val="20"/>
          <w:szCs w:val="20"/>
        </w:rPr>
        <w:t>Dodavatel prokáže toto kritérium technické kvalifikace, pokud předloží (postačí v prosté kopii) doklad o shodě výrobku (certifikát), který bude dokazovat, že jím dodávané výrobky splňují požadavky těchto norem:</w:t>
      </w:r>
    </w:p>
    <w:p w14:paraId="6C54B588" w14:textId="77777777" w:rsidR="006D4F93" w:rsidRPr="002550BE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ČSN EN </w:t>
      </w:r>
      <w:r w:rsidR="00D03DDB">
        <w:rPr>
          <w:rFonts w:ascii="Arial" w:hAnsi="Arial" w:cs="Arial"/>
          <w:sz w:val="20"/>
          <w:szCs w:val="20"/>
        </w:rPr>
        <w:t>527-1</w:t>
      </w:r>
      <w:r w:rsidRPr="002550BE">
        <w:rPr>
          <w:rFonts w:ascii="Arial" w:hAnsi="Arial" w:cs="Arial"/>
          <w:sz w:val="20"/>
          <w:szCs w:val="20"/>
        </w:rPr>
        <w:t>,</w:t>
      </w:r>
    </w:p>
    <w:p w14:paraId="6C54B589" w14:textId="77777777" w:rsidR="006D4F93" w:rsidRPr="002550BE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ČSN EN </w:t>
      </w:r>
      <w:r w:rsidR="00D03DDB">
        <w:rPr>
          <w:rFonts w:ascii="Arial" w:hAnsi="Arial" w:cs="Arial"/>
          <w:sz w:val="20"/>
          <w:szCs w:val="20"/>
        </w:rPr>
        <w:t>527-2</w:t>
      </w:r>
      <w:r w:rsidR="00D03DDB" w:rsidRPr="002550BE">
        <w:rPr>
          <w:rFonts w:ascii="Arial" w:hAnsi="Arial" w:cs="Arial"/>
          <w:sz w:val="20"/>
          <w:szCs w:val="20"/>
        </w:rPr>
        <w:t>,</w:t>
      </w:r>
    </w:p>
    <w:p w14:paraId="6C54B58A" w14:textId="77777777" w:rsidR="006D4F93" w:rsidRPr="002550BE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>ČSN EN 1</w:t>
      </w:r>
      <w:r w:rsidR="00D03DDB">
        <w:rPr>
          <w:rFonts w:ascii="Arial" w:hAnsi="Arial" w:cs="Arial"/>
          <w:sz w:val="20"/>
          <w:szCs w:val="20"/>
        </w:rPr>
        <w:t>4073-2</w:t>
      </w:r>
      <w:r w:rsidRPr="002550BE">
        <w:rPr>
          <w:rFonts w:ascii="Arial" w:hAnsi="Arial" w:cs="Arial"/>
          <w:sz w:val="20"/>
          <w:szCs w:val="20"/>
        </w:rPr>
        <w:t>,</w:t>
      </w:r>
    </w:p>
    <w:p w14:paraId="6C54B58B" w14:textId="77777777" w:rsidR="006D4F93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t xml:space="preserve">ČSN EN </w:t>
      </w:r>
      <w:r w:rsidR="00D03DDB">
        <w:rPr>
          <w:rFonts w:ascii="Arial" w:hAnsi="Arial" w:cs="Arial"/>
          <w:sz w:val="20"/>
          <w:szCs w:val="20"/>
        </w:rPr>
        <w:t>14074,</w:t>
      </w:r>
    </w:p>
    <w:p w14:paraId="6C54B58C" w14:textId="77777777" w:rsidR="006D4F93" w:rsidRPr="002550BE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ČSN EN </w:t>
      </w:r>
      <w:r w:rsidR="00D03DDB">
        <w:rPr>
          <w:rFonts w:ascii="Arial" w:hAnsi="Arial" w:cs="Arial"/>
          <w:sz w:val="20"/>
          <w:szCs w:val="20"/>
        </w:rPr>
        <w:t>16121,</w:t>
      </w:r>
    </w:p>
    <w:p w14:paraId="6C54B58D" w14:textId="77777777" w:rsidR="006D4F93" w:rsidRPr="002550BE" w:rsidRDefault="006D4F93" w:rsidP="006D4F9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550BE">
        <w:rPr>
          <w:rFonts w:ascii="Arial" w:hAnsi="Arial" w:cs="Arial"/>
          <w:sz w:val="20"/>
          <w:szCs w:val="20"/>
        </w:rPr>
        <w:lastRenderedPageBreak/>
        <w:t>ČSN 91 0</w:t>
      </w:r>
      <w:r w:rsidR="00D03DDB">
        <w:rPr>
          <w:rFonts w:ascii="Arial" w:hAnsi="Arial" w:cs="Arial"/>
          <w:sz w:val="20"/>
          <w:szCs w:val="20"/>
        </w:rPr>
        <w:t>100</w:t>
      </w:r>
    </w:p>
    <w:p w14:paraId="6C54B58E" w14:textId="050BB278" w:rsidR="006D4F93" w:rsidRPr="00F002A0" w:rsidRDefault="006D4F93" w:rsidP="006D4F9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C2B3B">
        <w:rPr>
          <w:rFonts w:ascii="Arial" w:hAnsi="Arial" w:cs="Arial"/>
          <w:sz w:val="20"/>
          <w:szCs w:val="20"/>
        </w:rPr>
        <w:t xml:space="preserve">Zadavatel vymezuje některé parametry kvalifikace v české měně CZK (Kč). V případě, že </w:t>
      </w:r>
      <w:r w:rsidR="003A0B4F">
        <w:rPr>
          <w:rFonts w:ascii="Arial" w:hAnsi="Arial" w:cs="Arial"/>
          <w:sz w:val="20"/>
          <w:szCs w:val="20"/>
        </w:rPr>
        <w:t>účastník</w:t>
      </w:r>
      <w:r w:rsidR="003A0B4F" w:rsidRPr="000C2B3B">
        <w:rPr>
          <w:rFonts w:ascii="Arial" w:hAnsi="Arial" w:cs="Arial"/>
          <w:sz w:val="20"/>
          <w:szCs w:val="20"/>
        </w:rPr>
        <w:t xml:space="preserve"> </w:t>
      </w:r>
      <w:r w:rsidRPr="000C2B3B">
        <w:rPr>
          <w:rFonts w:ascii="Arial" w:hAnsi="Arial" w:cs="Arial"/>
          <w:sz w:val="20"/>
          <w:szCs w:val="20"/>
        </w:rPr>
        <w:t>prokazuje kvalifikaci v jiných měnách než v CZK, použije pro přepočet na CZK poslední čtvrtletní průměrný kurz devizového trhu příslušné měny k CZK stanovený a zveřejněný ČNB ke dni uveřejnění oznámení o zahájení zadávacím řízení.</w:t>
      </w:r>
    </w:p>
    <w:p w14:paraId="6C54B58F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color w:val="E36C0A"/>
          <w:sz w:val="20"/>
          <w:szCs w:val="20"/>
        </w:rPr>
      </w:pPr>
      <w:r w:rsidRPr="00965BC2">
        <w:rPr>
          <w:rFonts w:ascii="Arial" w:hAnsi="Arial" w:cs="Arial"/>
          <w:sz w:val="20"/>
          <w:szCs w:val="20"/>
        </w:rPr>
        <w:t>V případě, že prokázání požadované technické kvalifikace nespočívá v předložení dokladu, zadavatel se zavazuje poskytnout dodavateli příslušnou součinnost a možnost prokázání této části kritérií technické kvalifikace</w:t>
      </w:r>
      <w:r w:rsidRPr="00965BC2">
        <w:rPr>
          <w:rFonts w:ascii="Arial" w:hAnsi="Arial" w:cs="Arial"/>
          <w:color w:val="E36C0A"/>
          <w:sz w:val="20"/>
          <w:szCs w:val="20"/>
        </w:rPr>
        <w:t xml:space="preserve"> </w:t>
      </w:r>
      <w:r w:rsidRPr="00965BC2">
        <w:rPr>
          <w:rFonts w:ascii="Arial" w:hAnsi="Arial" w:cs="Arial"/>
          <w:sz w:val="20"/>
          <w:szCs w:val="20"/>
        </w:rPr>
        <w:t>příslušným způsobem.</w:t>
      </w:r>
      <w:r w:rsidRPr="00F002A0">
        <w:rPr>
          <w:rFonts w:ascii="Arial" w:hAnsi="Arial" w:cs="Arial"/>
          <w:color w:val="E36C0A"/>
          <w:sz w:val="20"/>
          <w:szCs w:val="20"/>
        </w:rPr>
        <w:t xml:space="preserve"> </w:t>
      </w:r>
    </w:p>
    <w:p w14:paraId="6C54B590" w14:textId="77777777" w:rsidR="006D4F93" w:rsidRPr="00F002A0" w:rsidRDefault="006D4F93" w:rsidP="006D4F9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Dokumenty, které mají být podepsány dodavatelem, musí být podepsány osobou oprávněnou zastupovat dodavatele (v případě podpisu osobou oprávněnou zastupovat dodavatele na základě plné moci je potřeba přiložit i </w:t>
      </w:r>
      <w:r>
        <w:rPr>
          <w:rFonts w:ascii="Arial" w:hAnsi="Arial" w:cs="Arial"/>
          <w:sz w:val="20"/>
          <w:szCs w:val="20"/>
        </w:rPr>
        <w:t xml:space="preserve">platnou </w:t>
      </w:r>
      <w:r w:rsidRPr="00F002A0">
        <w:rPr>
          <w:rFonts w:ascii="Arial" w:hAnsi="Arial" w:cs="Arial"/>
          <w:sz w:val="20"/>
          <w:szCs w:val="20"/>
        </w:rPr>
        <w:t>plnou moc</w:t>
      </w:r>
      <w:r>
        <w:rPr>
          <w:rFonts w:ascii="Arial" w:hAnsi="Arial" w:cs="Arial"/>
          <w:sz w:val="20"/>
          <w:szCs w:val="20"/>
        </w:rPr>
        <w:t xml:space="preserve"> v originále nebo úředně ověřenou</w:t>
      </w:r>
      <w:r w:rsidRPr="00F002A0">
        <w:rPr>
          <w:rFonts w:ascii="Arial" w:hAnsi="Arial" w:cs="Arial"/>
          <w:sz w:val="20"/>
          <w:szCs w:val="20"/>
        </w:rPr>
        <w:t xml:space="preserve"> kopii).</w:t>
      </w:r>
    </w:p>
    <w:p w14:paraId="6C54B591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Prokazování kvalifikace získané v zahraničí</w:t>
      </w:r>
      <w:r w:rsidRPr="00F002A0">
        <w:rPr>
          <w:rFonts w:ascii="Arial" w:hAnsi="Arial" w:cs="Arial"/>
          <w:sz w:val="20"/>
          <w:szCs w:val="20"/>
        </w:rPr>
        <w:t xml:space="preserve"> se řídí ustanovením § 81 ZZVZ. </w:t>
      </w:r>
    </w:p>
    <w:p w14:paraId="6C54B592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V případě společné účasti dodavatelů prokazuje základní způsobilost a profesní způsobilost podle § 77 odst. 1 ZZVZ každý dodavatel samostatně (§ 82 ZZVZ). </w:t>
      </w:r>
      <w:r w:rsidRPr="00F002A0">
        <w:rPr>
          <w:rFonts w:ascii="Arial" w:hAnsi="Arial" w:cs="Arial"/>
          <w:bCs/>
          <w:sz w:val="20"/>
          <w:szCs w:val="20"/>
        </w:rPr>
        <w:t>Společné prokazování kvalifikace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se řídí ustanovením § 84 ZZVZ.</w:t>
      </w:r>
    </w:p>
    <w:p w14:paraId="6C54B593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 xml:space="preserve">Prokázání kvalifikace prostřednictvím jiných osob </w:t>
      </w:r>
      <w:r w:rsidRPr="00F002A0">
        <w:rPr>
          <w:rFonts w:ascii="Arial" w:hAnsi="Arial" w:cs="Arial"/>
          <w:sz w:val="20"/>
          <w:szCs w:val="20"/>
        </w:rPr>
        <w:t>se řídí ustanovením § 83 ZZVZ.</w:t>
      </w:r>
    </w:p>
    <w:p w14:paraId="6C54B594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  <w:rPr>
          <w:caps/>
          <w:szCs w:val="28"/>
        </w:rPr>
      </w:pPr>
      <w:bookmarkStart w:id="46" w:name="_Toc461630302"/>
      <w:bookmarkStart w:id="47" w:name="_Toc471917755"/>
      <w:bookmarkStart w:id="48" w:name="_Toc475965389"/>
      <w:r w:rsidRPr="00F36AE2">
        <w:rPr>
          <w:caps/>
          <w:noProof/>
          <w:szCs w:val="28"/>
        </w:rPr>
        <w:t>Ostatní požadavky, práva a podmínky zadavatele</w:t>
      </w:r>
      <w:bookmarkEnd w:id="46"/>
      <w:bookmarkEnd w:id="47"/>
      <w:bookmarkEnd w:id="48"/>
    </w:p>
    <w:p w14:paraId="17281384" w14:textId="77777777" w:rsidR="000468BC" w:rsidRPr="00A6668B" w:rsidRDefault="000468BC" w:rsidP="000468BC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6668B">
        <w:rPr>
          <w:rFonts w:ascii="Arial" w:hAnsi="Arial" w:cs="Arial"/>
          <w:b/>
          <w:color w:val="000000"/>
          <w:sz w:val="20"/>
          <w:szCs w:val="20"/>
        </w:rPr>
        <w:t>Zadavatel</w:t>
      </w:r>
    </w:p>
    <w:p w14:paraId="778162F3" w14:textId="77777777" w:rsidR="000468BC" w:rsidRPr="00F002A0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Zadavatel </w:t>
      </w:r>
      <w:r w:rsidRPr="00F002A0">
        <w:rPr>
          <w:rFonts w:ascii="Arial" w:hAnsi="Arial" w:cs="Arial"/>
          <w:color w:val="000000"/>
          <w:sz w:val="20"/>
          <w:szCs w:val="20"/>
        </w:rPr>
        <w:t xml:space="preserve">požaduje, aby účastník zadávacího řízení v nabídce v souladu s § 105 odst. 1 ZZVZ </w:t>
      </w:r>
      <w:r w:rsidRPr="00A6668B">
        <w:rPr>
          <w:rFonts w:ascii="Arial" w:hAnsi="Arial" w:cs="Arial"/>
          <w:color w:val="000000"/>
          <w:sz w:val="20"/>
          <w:szCs w:val="20"/>
        </w:rPr>
        <w:t>předložil seznam poddodavatelů, pokud jsou účastníkovi zadávacího řízení známi a uvedl, kterou část veřejné zakázky bude každý z poddodavatelů plnit,</w:t>
      </w:r>
      <w:r w:rsidRPr="00F002A0">
        <w:rPr>
          <w:rFonts w:ascii="Arial" w:hAnsi="Arial" w:cs="Arial"/>
          <w:color w:val="000000"/>
          <w:sz w:val="20"/>
          <w:szCs w:val="20"/>
        </w:rPr>
        <w:t xml:space="preserve"> s uvedením přesné identifikace poddodavatele a popisu jeho činností na zakázce </w:t>
      </w:r>
      <w:r>
        <w:rPr>
          <w:rFonts w:ascii="Arial" w:hAnsi="Arial" w:cs="Arial"/>
          <w:color w:val="000000"/>
          <w:sz w:val="20"/>
          <w:szCs w:val="20"/>
        </w:rPr>
        <w:t>– viz K</w:t>
      </w:r>
      <w:r w:rsidRPr="00F002A0">
        <w:rPr>
          <w:rFonts w:ascii="Arial" w:hAnsi="Arial" w:cs="Arial"/>
          <w:color w:val="000000"/>
          <w:sz w:val="20"/>
          <w:szCs w:val="20"/>
        </w:rPr>
        <w:t>rycí list.</w:t>
      </w:r>
    </w:p>
    <w:p w14:paraId="39BE06BA" w14:textId="77777777" w:rsidR="000468BC" w:rsidRPr="00F002A0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Údaje uvedené v jednotlivých částech zadávací dokumentace vymezují závazné požadavky zadavatele</w:t>
      </w:r>
      <w:r w:rsidRPr="00F002A0">
        <w:rPr>
          <w:rFonts w:ascii="Arial" w:hAnsi="Arial" w:cs="Arial"/>
          <w:sz w:val="20"/>
          <w:szCs w:val="20"/>
        </w:rPr>
        <w:t xml:space="preserve"> na plnění veřejné zakázky. Těmito podklady je účastník povinen se řídit při zpracování nabídky a předkládání informací o kvalifikaci.</w:t>
      </w:r>
    </w:p>
    <w:p w14:paraId="4A14F08D" w14:textId="77777777" w:rsidR="000468BC" w:rsidRPr="00823EB9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823EB9">
        <w:rPr>
          <w:rFonts w:ascii="Arial" w:hAnsi="Arial" w:cs="Arial"/>
          <w:sz w:val="20"/>
          <w:szCs w:val="20"/>
        </w:rPr>
        <w:t>Pokud zadávací dokumentace obsahuje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zadavatel umožňuje u každé takto vymezené položky nabídnutí a použití i jiných rovnocenných (tj. kvalitativně a technicky obdobných) řešení.</w:t>
      </w:r>
    </w:p>
    <w:p w14:paraId="205D290A" w14:textId="77777777" w:rsidR="000468BC" w:rsidRPr="00F002A0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 xml:space="preserve">Zadavatel nepřipouští varianty nabídek podle § 102 ZZVZ. </w:t>
      </w:r>
    </w:p>
    <w:p w14:paraId="30FC39FA" w14:textId="77777777" w:rsidR="000468BC" w:rsidRPr="00B82826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B82826">
        <w:rPr>
          <w:rFonts w:ascii="Arial" w:hAnsi="Arial" w:cs="Arial"/>
          <w:bCs/>
          <w:sz w:val="20"/>
          <w:szCs w:val="20"/>
        </w:rPr>
        <w:t xml:space="preserve">Zadavatel může zrušit zadávací řízení v případech podle § 127 ZZVZ. </w:t>
      </w:r>
      <w:r w:rsidRPr="00B82826">
        <w:rPr>
          <w:rFonts w:ascii="Arial" w:hAnsi="Arial" w:cs="Arial"/>
          <w:sz w:val="20"/>
          <w:szCs w:val="20"/>
        </w:rPr>
        <w:t xml:space="preserve">Oznámení o zrušení zjednodušeného podlimitního řízení zadavatel </w:t>
      </w:r>
      <w:r w:rsidRPr="00B82826">
        <w:rPr>
          <w:rFonts w:ascii="Arial" w:hAnsi="Arial" w:cs="Arial"/>
          <w:bCs/>
          <w:sz w:val="20"/>
          <w:szCs w:val="20"/>
        </w:rPr>
        <w:t>podle § 53 odst. 8 ZZVZ</w:t>
      </w:r>
      <w:r w:rsidRPr="00B82826">
        <w:rPr>
          <w:rFonts w:ascii="Arial" w:hAnsi="Arial" w:cs="Arial"/>
          <w:sz w:val="20"/>
          <w:szCs w:val="20"/>
        </w:rPr>
        <w:t xml:space="preserve"> uveřejní na profilu zadavatele do 5 pracovních dnů od rozhodnutí o zrušení zadávacího řízení.</w:t>
      </w:r>
    </w:p>
    <w:p w14:paraId="57490163" w14:textId="77777777" w:rsidR="000468BC" w:rsidRPr="00D619D0" w:rsidRDefault="000468BC" w:rsidP="000468BC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619D0">
        <w:rPr>
          <w:rFonts w:ascii="Arial" w:hAnsi="Arial" w:cs="Arial"/>
          <w:sz w:val="20"/>
          <w:szCs w:val="20"/>
        </w:rPr>
        <w:t>Zadavatel si může v souladu</w:t>
      </w:r>
      <w:r w:rsidRPr="00D619D0">
        <w:rPr>
          <w:rFonts w:ascii="Arial" w:hAnsi="Arial" w:cs="Arial"/>
          <w:bCs/>
          <w:sz w:val="20"/>
          <w:szCs w:val="20"/>
        </w:rPr>
        <w:t xml:space="preserve"> s § 53 odst. 4 ZZVZ</w:t>
      </w:r>
      <w:r w:rsidRPr="00D619D0">
        <w:rPr>
          <w:rFonts w:ascii="Arial" w:hAnsi="Arial" w:cs="Arial"/>
          <w:sz w:val="20"/>
          <w:szCs w:val="20"/>
        </w:rPr>
        <w:t xml:space="preserve"> vyžádat si v průběhu zadávacího řízení předložení originálů nebo úředně ověřených kopií dokladů o kvalifikaci.</w:t>
      </w:r>
    </w:p>
    <w:p w14:paraId="26C71D71" w14:textId="77777777" w:rsidR="000468BC" w:rsidRPr="00D619D0" w:rsidRDefault="000468BC" w:rsidP="000468BC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619D0">
        <w:rPr>
          <w:rFonts w:ascii="Arial" w:hAnsi="Arial" w:cs="Arial"/>
          <w:sz w:val="20"/>
          <w:szCs w:val="20"/>
        </w:rPr>
        <w:t xml:space="preserve">Zadavatel může </w:t>
      </w:r>
      <w:r w:rsidRPr="00D619D0">
        <w:rPr>
          <w:rFonts w:ascii="Arial" w:hAnsi="Arial" w:cs="Arial"/>
          <w:bCs/>
          <w:sz w:val="20"/>
          <w:szCs w:val="20"/>
        </w:rPr>
        <w:t>v souladu s § 53 odst. 5 ZZVZ</w:t>
      </w:r>
      <w:r w:rsidRPr="00D619D0">
        <w:rPr>
          <w:rFonts w:ascii="Arial" w:hAnsi="Arial" w:cs="Arial"/>
          <w:sz w:val="20"/>
          <w:szCs w:val="20"/>
        </w:rPr>
        <w:t xml:space="preserve"> uveřejnit oznámení o vyloučení účastníka zadávacího řízení nebo oznámení o výběru dodavatele na profilu zadavatele. V takovém případě se oznámení považují za doručená všem účastníkům zadávacího řízení okamžikem jejich uveřejnění.</w:t>
      </w:r>
    </w:p>
    <w:p w14:paraId="3FC12FCC" w14:textId="77777777" w:rsidR="000468BC" w:rsidRPr="00F002A0" w:rsidRDefault="000468BC" w:rsidP="000468BC">
      <w:pPr>
        <w:numPr>
          <w:ilvl w:val="0"/>
          <w:numId w:val="9"/>
        </w:numPr>
        <w:tabs>
          <w:tab w:val="clear" w:pos="360"/>
          <w:tab w:val="num" w:pos="108"/>
        </w:tabs>
        <w:spacing w:before="120" w:after="12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Zadavatel může vyloučit účastníka zadávacího řízení, který je akciovou společností nebo má právní formu obdobnou akciové společnosti a nemá vydány výlučně zaknihované akcie (</w:t>
      </w:r>
      <w:r w:rsidRPr="00F002A0">
        <w:rPr>
          <w:rFonts w:ascii="Arial" w:hAnsi="Arial" w:cs="Arial"/>
          <w:bCs/>
          <w:sz w:val="20"/>
          <w:szCs w:val="20"/>
        </w:rPr>
        <w:t xml:space="preserve">§ 48 </w:t>
      </w:r>
      <w:r w:rsidRPr="00F002A0">
        <w:rPr>
          <w:rFonts w:ascii="Arial" w:hAnsi="Arial" w:cs="Arial"/>
          <w:sz w:val="20"/>
          <w:szCs w:val="20"/>
        </w:rPr>
        <w:t xml:space="preserve">odst. 7 </w:t>
      </w:r>
      <w:r w:rsidRPr="00F002A0">
        <w:rPr>
          <w:rFonts w:ascii="Arial" w:hAnsi="Arial" w:cs="Arial"/>
          <w:bCs/>
          <w:sz w:val="20"/>
          <w:szCs w:val="20"/>
        </w:rPr>
        <w:t>ZZVZ)</w:t>
      </w:r>
      <w:r w:rsidRPr="00F002A0">
        <w:rPr>
          <w:rFonts w:ascii="Arial" w:hAnsi="Arial" w:cs="Arial"/>
          <w:sz w:val="20"/>
          <w:szCs w:val="20"/>
        </w:rPr>
        <w:t>.</w:t>
      </w:r>
    </w:p>
    <w:p w14:paraId="71538457" w14:textId="77777777" w:rsidR="000468BC" w:rsidRPr="00F002A0" w:rsidRDefault="000468BC" w:rsidP="000468BC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může změnit, upřesnit nebo doplnit </w:t>
      </w:r>
      <w:r w:rsidRPr="00F002A0">
        <w:rPr>
          <w:rFonts w:ascii="Arial" w:hAnsi="Arial" w:cs="Arial"/>
          <w:sz w:val="20"/>
          <w:szCs w:val="20"/>
        </w:rPr>
        <w:t>zadávací podmínk</w:t>
      </w:r>
      <w:r>
        <w:rPr>
          <w:rFonts w:ascii="Arial" w:hAnsi="Arial" w:cs="Arial"/>
          <w:sz w:val="20"/>
          <w:szCs w:val="20"/>
        </w:rPr>
        <w:t>y</w:t>
      </w:r>
      <w:r w:rsidRPr="00F002A0">
        <w:rPr>
          <w:rFonts w:ascii="Arial" w:hAnsi="Arial" w:cs="Arial"/>
          <w:sz w:val="20"/>
          <w:szCs w:val="20"/>
        </w:rPr>
        <w:t xml:space="preserve"> v </w:t>
      </w:r>
      <w:r>
        <w:rPr>
          <w:rFonts w:ascii="Arial" w:hAnsi="Arial" w:cs="Arial"/>
          <w:sz w:val="20"/>
          <w:szCs w:val="20"/>
        </w:rPr>
        <w:t>zákonné lhůtě postupem dle ZZVZ.</w:t>
      </w:r>
    </w:p>
    <w:p w14:paraId="2C08F8A4" w14:textId="77777777" w:rsidR="000468BC" w:rsidRDefault="000468BC" w:rsidP="000468BC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</w:t>
      </w:r>
      <w:r w:rsidRPr="00F002A0">
        <w:rPr>
          <w:rFonts w:ascii="Arial" w:hAnsi="Arial" w:cs="Arial"/>
          <w:sz w:val="20"/>
          <w:szCs w:val="20"/>
        </w:rPr>
        <w:t>neposkyt</w:t>
      </w:r>
      <w:r>
        <w:rPr>
          <w:rFonts w:ascii="Arial" w:hAnsi="Arial" w:cs="Arial"/>
          <w:sz w:val="20"/>
          <w:szCs w:val="20"/>
        </w:rPr>
        <w:t>uje</w:t>
      </w:r>
      <w:r w:rsidRPr="00F002A0">
        <w:rPr>
          <w:rFonts w:ascii="Arial" w:hAnsi="Arial" w:cs="Arial"/>
          <w:sz w:val="20"/>
          <w:szCs w:val="20"/>
        </w:rPr>
        <w:t xml:space="preserve"> náhradu nákladů, které účastník vynal</w:t>
      </w:r>
      <w:r>
        <w:rPr>
          <w:rFonts w:ascii="Arial" w:hAnsi="Arial" w:cs="Arial"/>
          <w:sz w:val="20"/>
          <w:szCs w:val="20"/>
        </w:rPr>
        <w:t>oží na účast v zadávacím řízení.</w:t>
      </w:r>
    </w:p>
    <w:p w14:paraId="6F3768F1" w14:textId="77777777" w:rsidR="000468BC" w:rsidRPr="00A6668B" w:rsidRDefault="000468BC" w:rsidP="000468BC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může </w:t>
      </w:r>
      <w:r w:rsidRPr="00F002A0">
        <w:rPr>
          <w:rFonts w:ascii="Arial" w:hAnsi="Arial" w:cs="Arial"/>
          <w:sz w:val="20"/>
          <w:szCs w:val="20"/>
        </w:rPr>
        <w:t>posun</w:t>
      </w:r>
      <w:r>
        <w:rPr>
          <w:rFonts w:ascii="Arial" w:hAnsi="Arial" w:cs="Arial"/>
          <w:sz w:val="20"/>
          <w:szCs w:val="20"/>
        </w:rPr>
        <w:t>o</w:t>
      </w:r>
      <w:r w:rsidRPr="00F002A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t</w:t>
      </w:r>
      <w:r w:rsidRPr="00F002A0">
        <w:rPr>
          <w:rFonts w:ascii="Arial" w:hAnsi="Arial" w:cs="Arial"/>
          <w:sz w:val="20"/>
          <w:szCs w:val="20"/>
        </w:rPr>
        <w:t xml:space="preserve"> termín</w:t>
      </w:r>
      <w:r>
        <w:rPr>
          <w:rFonts w:ascii="Arial" w:hAnsi="Arial" w:cs="Arial"/>
          <w:sz w:val="20"/>
          <w:szCs w:val="20"/>
        </w:rPr>
        <w:t>y</w:t>
      </w:r>
      <w:r w:rsidRPr="00F002A0">
        <w:rPr>
          <w:rFonts w:ascii="Arial" w:hAnsi="Arial" w:cs="Arial"/>
          <w:sz w:val="20"/>
          <w:szCs w:val="20"/>
        </w:rPr>
        <w:t xml:space="preserve"> realizace, pokud jsou stanoveny pevným datem a dojde k průt</w:t>
      </w:r>
      <w:r>
        <w:rPr>
          <w:rFonts w:ascii="Arial" w:hAnsi="Arial" w:cs="Arial"/>
          <w:sz w:val="20"/>
          <w:szCs w:val="20"/>
        </w:rPr>
        <w:t>ahům se zadáním veřejné zakázky.</w:t>
      </w:r>
    </w:p>
    <w:p w14:paraId="3BC1DCB0" w14:textId="77777777" w:rsidR="000468BC" w:rsidRPr="00F002A0" w:rsidRDefault="000468BC" w:rsidP="000468BC">
      <w:pPr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si </w:t>
      </w:r>
      <w:r w:rsidRPr="00F002A0">
        <w:rPr>
          <w:rFonts w:ascii="Arial" w:hAnsi="Arial" w:cs="Arial"/>
          <w:sz w:val="20"/>
          <w:szCs w:val="20"/>
        </w:rPr>
        <w:t>vyžád</w:t>
      </w:r>
      <w:r>
        <w:rPr>
          <w:rFonts w:ascii="Arial" w:hAnsi="Arial" w:cs="Arial"/>
          <w:sz w:val="20"/>
          <w:szCs w:val="20"/>
        </w:rPr>
        <w:t>á</w:t>
      </w:r>
      <w:r w:rsidRPr="00F002A0">
        <w:rPr>
          <w:rFonts w:ascii="Arial" w:hAnsi="Arial" w:cs="Arial"/>
          <w:sz w:val="20"/>
          <w:szCs w:val="20"/>
        </w:rPr>
        <w:t xml:space="preserve"> v souladu s § 86 odst. 3 ZZVZ od vybraného dodavatele před uzavřením smlouvy předložení originálů či ověřených kopií dokladů o kvalifikaci, pokud již nebyl</w:t>
      </w:r>
      <w:r>
        <w:rPr>
          <w:rFonts w:ascii="Arial" w:hAnsi="Arial" w:cs="Arial"/>
          <w:sz w:val="20"/>
          <w:szCs w:val="20"/>
        </w:rPr>
        <w:t>y v zadávacím řízení předloženy.</w:t>
      </w:r>
    </w:p>
    <w:p w14:paraId="173C1E96" w14:textId="77777777" w:rsidR="000468BC" w:rsidRPr="00F002A0" w:rsidRDefault="000468BC" w:rsidP="000468BC">
      <w:pPr>
        <w:suppressAutoHyphens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86E2161" w14:textId="77777777" w:rsidR="000468BC" w:rsidRDefault="000468BC" w:rsidP="000468BC">
      <w:pPr>
        <w:suppressAutoHyphens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A6668B">
        <w:rPr>
          <w:rFonts w:ascii="Arial" w:hAnsi="Arial" w:cs="Arial"/>
          <w:b/>
          <w:sz w:val="20"/>
          <w:szCs w:val="20"/>
        </w:rPr>
        <w:lastRenderedPageBreak/>
        <w:t>Vybraný dodavatel</w:t>
      </w:r>
    </w:p>
    <w:p w14:paraId="34036B9E" w14:textId="77777777" w:rsidR="000468BC" w:rsidRPr="00C16809" w:rsidRDefault="000468BC" w:rsidP="000468BC">
      <w:pPr>
        <w:numPr>
          <w:ilvl w:val="0"/>
          <w:numId w:val="14"/>
        </w:numPr>
        <w:suppressAutoHyphens/>
        <w:spacing w:before="120" w:after="120"/>
        <w:ind w:left="340"/>
        <w:jc w:val="both"/>
        <w:rPr>
          <w:rFonts w:ascii="Arial" w:hAnsi="Arial" w:cs="Arial"/>
          <w:bCs/>
          <w:sz w:val="20"/>
          <w:szCs w:val="20"/>
        </w:rPr>
      </w:pPr>
      <w:r w:rsidRPr="00023D30">
        <w:rPr>
          <w:rFonts w:ascii="Arial" w:hAnsi="Arial" w:cs="Arial"/>
          <w:bCs/>
          <w:sz w:val="20"/>
          <w:szCs w:val="20"/>
        </w:rPr>
        <w:t xml:space="preserve">Zadavatel dále </w:t>
      </w:r>
      <w:r w:rsidRPr="00945799">
        <w:rPr>
          <w:rFonts w:ascii="Arial" w:hAnsi="Arial" w:cs="Arial"/>
          <w:sz w:val="20"/>
          <w:szCs w:val="20"/>
        </w:rPr>
        <w:t>upozorňuje</w:t>
      </w:r>
      <w:r w:rsidRPr="00023D30">
        <w:rPr>
          <w:rFonts w:ascii="Arial" w:hAnsi="Arial" w:cs="Arial"/>
          <w:bCs/>
          <w:sz w:val="20"/>
          <w:szCs w:val="20"/>
        </w:rPr>
        <w:t xml:space="preserve">, že dle </w:t>
      </w:r>
      <w:r w:rsidRPr="00023D30">
        <w:rPr>
          <w:rFonts w:ascii="Arial" w:hAnsi="Arial" w:cs="Arial"/>
          <w:sz w:val="20"/>
          <w:szCs w:val="20"/>
        </w:rPr>
        <w:t xml:space="preserve">čl. XI. odst. 2 </w:t>
      </w:r>
      <w:r w:rsidRPr="00023D30">
        <w:rPr>
          <w:rFonts w:ascii="Arial" w:hAnsi="Arial" w:cs="Arial"/>
          <w:bCs/>
          <w:sz w:val="20"/>
          <w:szCs w:val="20"/>
        </w:rPr>
        <w:t xml:space="preserve">závazného návrhu rámcové </w:t>
      </w:r>
      <w:r>
        <w:rPr>
          <w:rFonts w:ascii="Arial" w:hAnsi="Arial" w:cs="Arial"/>
          <w:bCs/>
          <w:sz w:val="20"/>
          <w:szCs w:val="20"/>
        </w:rPr>
        <w:t>dohody</w:t>
      </w:r>
      <w:r w:rsidRPr="00023D30">
        <w:rPr>
          <w:rFonts w:ascii="Arial" w:hAnsi="Arial" w:cs="Arial"/>
          <w:bCs/>
          <w:sz w:val="20"/>
          <w:szCs w:val="20"/>
        </w:rPr>
        <w:t xml:space="preserve">, je vybraný dodavatel povinen mít po celou dobu plnění </w:t>
      </w:r>
      <w:r>
        <w:rPr>
          <w:rFonts w:ascii="Arial" w:hAnsi="Arial" w:cs="Arial"/>
          <w:bCs/>
          <w:sz w:val="20"/>
          <w:szCs w:val="20"/>
        </w:rPr>
        <w:t>dohody</w:t>
      </w:r>
      <w:r w:rsidRPr="00023D30">
        <w:rPr>
          <w:rFonts w:ascii="Arial" w:hAnsi="Arial" w:cs="Arial"/>
          <w:bCs/>
          <w:sz w:val="20"/>
          <w:szCs w:val="20"/>
        </w:rPr>
        <w:t xml:space="preserve"> uzavřenou pojistnou smlouvu, jejímž předmětem je pojištění odpovědnosti za škodu způsobenou v souvislosti s výkonem činností, které jsou </w:t>
      </w:r>
      <w:r w:rsidRPr="000468BC">
        <w:rPr>
          <w:rFonts w:ascii="Arial" w:hAnsi="Arial" w:cs="Arial"/>
          <w:bCs/>
          <w:sz w:val="20"/>
          <w:szCs w:val="20"/>
        </w:rPr>
        <w:t>předmětem této</w:t>
      </w:r>
      <w:r w:rsidRPr="000468BC">
        <w:rPr>
          <w:rFonts w:ascii="Arial" w:hAnsi="Arial" w:cs="Arial"/>
          <w:sz w:val="20"/>
          <w:szCs w:val="20"/>
        </w:rPr>
        <w:t xml:space="preserve"> veřejné zakázky. Minimální limit plnění</w:t>
      </w:r>
      <w:r w:rsidRPr="000468BC">
        <w:rPr>
          <w:rFonts w:ascii="Arial" w:hAnsi="Arial" w:cs="Arial"/>
          <w:bCs/>
          <w:sz w:val="20"/>
          <w:szCs w:val="20"/>
        </w:rPr>
        <w:t xml:space="preserve"> je uveden v závazném návrhu rámcové dohody a činí </w:t>
      </w:r>
      <w:r w:rsidRPr="003F1401">
        <w:rPr>
          <w:rFonts w:ascii="Arial" w:hAnsi="Arial" w:cs="Arial"/>
          <w:bCs/>
          <w:sz w:val="20"/>
          <w:szCs w:val="20"/>
        </w:rPr>
        <w:t>2.000.000,- Kč.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02445D1A" w14:textId="77777777" w:rsidR="000468BC" w:rsidRPr="00E42B18" w:rsidRDefault="000468BC" w:rsidP="000468BC">
      <w:pPr>
        <w:numPr>
          <w:ilvl w:val="0"/>
          <w:numId w:val="14"/>
        </w:numPr>
        <w:suppressAutoHyphens/>
        <w:spacing w:before="120" w:after="120"/>
        <w:ind w:left="340"/>
        <w:jc w:val="both"/>
        <w:rPr>
          <w:rFonts w:ascii="Arial" w:hAnsi="Arial" w:cs="Arial"/>
          <w:sz w:val="20"/>
          <w:szCs w:val="20"/>
        </w:rPr>
      </w:pPr>
      <w:r w:rsidRPr="00E42B18">
        <w:rPr>
          <w:rFonts w:ascii="Arial" w:hAnsi="Arial" w:cs="Arial"/>
          <w:sz w:val="20"/>
          <w:szCs w:val="20"/>
        </w:rPr>
        <w:t xml:space="preserve">Vybraný dodavatel, který je právnickou osobou, bude povinen před podpisem smlouvy zadavateli předložit informaci o tom, zda je vybraný dodavatel </w:t>
      </w:r>
      <w:proofErr w:type="spellStart"/>
      <w:r w:rsidRPr="00E42B18">
        <w:rPr>
          <w:rFonts w:ascii="Arial" w:hAnsi="Arial" w:cs="Arial"/>
          <w:sz w:val="20"/>
          <w:szCs w:val="20"/>
        </w:rPr>
        <w:t>mikropodnik</w:t>
      </w:r>
      <w:proofErr w:type="spellEnd"/>
      <w:r w:rsidRPr="00E42B18">
        <w:rPr>
          <w:rFonts w:ascii="Arial" w:hAnsi="Arial" w:cs="Arial"/>
          <w:sz w:val="20"/>
          <w:szCs w:val="20"/>
        </w:rPr>
        <w:t xml:space="preserve">, malý podnik nebo střední podnik dle </w:t>
      </w:r>
      <w:r w:rsidRPr="00E42B18">
        <w:rPr>
          <w:rFonts w:ascii="Arial" w:hAnsi="Arial" w:cs="Arial"/>
          <w:sz w:val="20"/>
          <w:szCs w:val="20"/>
          <w:shd w:val="clear" w:color="auto" w:fill="FFFFFF"/>
        </w:rPr>
        <w:t>Prováděcí</w:t>
      </w:r>
      <w:r>
        <w:rPr>
          <w:rFonts w:ascii="Arial" w:hAnsi="Arial" w:cs="Arial"/>
          <w:sz w:val="20"/>
          <w:szCs w:val="20"/>
          <w:shd w:val="clear" w:color="auto" w:fill="FFFFFF"/>
        </w:rPr>
        <w:t>ho</w:t>
      </w:r>
      <w:r w:rsidRPr="00E42B18">
        <w:rPr>
          <w:rFonts w:ascii="Arial" w:hAnsi="Arial" w:cs="Arial"/>
          <w:sz w:val="20"/>
          <w:szCs w:val="20"/>
          <w:shd w:val="clear" w:color="auto" w:fill="FFFFFF"/>
        </w:rPr>
        <w:t xml:space="preserve"> nařízení komise /EU/2016/7 ze dne 5. 1. 2016, kterým se zavádí standardní formulář jednotného evropského osvědčení pro veřejné zakázky</w:t>
      </w:r>
      <w:r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3B4539D" w14:textId="77777777" w:rsidR="000468BC" w:rsidRPr="007C3E69" w:rsidRDefault="000468BC" w:rsidP="000468BC">
      <w:pPr>
        <w:numPr>
          <w:ilvl w:val="0"/>
          <w:numId w:val="14"/>
        </w:numPr>
        <w:spacing w:before="120" w:after="120"/>
        <w:ind w:left="340"/>
        <w:jc w:val="both"/>
        <w:rPr>
          <w:rFonts w:ascii="Arial" w:hAnsi="Arial" w:cs="Arial"/>
          <w:bCs/>
          <w:sz w:val="20"/>
          <w:szCs w:val="20"/>
        </w:rPr>
      </w:pPr>
      <w:r w:rsidRPr="007C3E69">
        <w:rPr>
          <w:rFonts w:ascii="Arial" w:hAnsi="Arial" w:cs="Arial"/>
          <w:bCs/>
          <w:sz w:val="20"/>
          <w:szCs w:val="20"/>
        </w:rPr>
        <w:t xml:space="preserve">Vybraný dodavatel, který je právnickou osobou, bude povinen v souladu s § 104 odst. 2 ZZVZ před podpisem smlouvy zadavateli předložit: </w:t>
      </w:r>
    </w:p>
    <w:p w14:paraId="07F8651D" w14:textId="77777777" w:rsidR="000468BC" w:rsidRPr="00F002A0" w:rsidRDefault="000468BC" w:rsidP="000468BC">
      <w:pPr>
        <w:numPr>
          <w:ilvl w:val="0"/>
          <w:numId w:val="10"/>
        </w:numPr>
        <w:spacing w:before="120" w:after="120"/>
        <w:ind w:left="700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identifikační údaje všech osob, které jsou jeho skutečným majitelem podle zákona o některých opatřeních proti legalizaci výnosů z trestné činnosti a financování terorismu</w:t>
      </w:r>
    </w:p>
    <w:p w14:paraId="5F4BC10E" w14:textId="77777777" w:rsidR="000468BC" w:rsidRPr="00F002A0" w:rsidRDefault="000468BC" w:rsidP="000468BC">
      <w:pPr>
        <w:numPr>
          <w:ilvl w:val="0"/>
          <w:numId w:val="10"/>
        </w:numPr>
        <w:spacing w:before="120" w:after="120"/>
        <w:ind w:left="700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doklady, z nichž vyplývá vztah všech osob podle písmene a) k dodavateli; těmito doklady jsou zejména</w:t>
      </w:r>
    </w:p>
    <w:p w14:paraId="783A26C6" w14:textId="77777777" w:rsidR="000468BC" w:rsidRPr="00F002A0" w:rsidRDefault="000468BC" w:rsidP="000468BC">
      <w:pPr>
        <w:numPr>
          <w:ilvl w:val="0"/>
          <w:numId w:val="11"/>
        </w:numPr>
        <w:spacing w:before="120" w:after="120"/>
        <w:ind w:left="927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výpis z obchodního rejstříku nebo jiné obdobné evidence,</w:t>
      </w:r>
    </w:p>
    <w:p w14:paraId="69EE8153" w14:textId="77777777" w:rsidR="000468BC" w:rsidRPr="00F002A0" w:rsidRDefault="000468BC" w:rsidP="000468BC">
      <w:pPr>
        <w:numPr>
          <w:ilvl w:val="0"/>
          <w:numId w:val="11"/>
        </w:numPr>
        <w:spacing w:before="120" w:after="120"/>
        <w:ind w:left="927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seznam akcionářů,</w:t>
      </w:r>
    </w:p>
    <w:p w14:paraId="7DE42FAE" w14:textId="77777777" w:rsidR="000468BC" w:rsidRPr="00F002A0" w:rsidRDefault="000468BC" w:rsidP="000468BC">
      <w:pPr>
        <w:numPr>
          <w:ilvl w:val="0"/>
          <w:numId w:val="11"/>
        </w:numPr>
        <w:spacing w:before="120" w:after="120"/>
        <w:ind w:left="927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rozhodnutí statutárního orgánu o vyplacení podílu na zisku,</w:t>
      </w:r>
    </w:p>
    <w:p w14:paraId="360620F2" w14:textId="77777777" w:rsidR="000468BC" w:rsidRDefault="000468BC" w:rsidP="000468BC">
      <w:pPr>
        <w:numPr>
          <w:ilvl w:val="0"/>
          <w:numId w:val="11"/>
        </w:numPr>
        <w:spacing w:before="120" w:after="120"/>
        <w:ind w:left="927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bCs/>
          <w:sz w:val="20"/>
          <w:szCs w:val="20"/>
        </w:rPr>
        <w:t>společenská smlouva, zakladatelská listina nebo stanovy.</w:t>
      </w:r>
    </w:p>
    <w:p w14:paraId="6C54B5AB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</w:pPr>
      <w:bookmarkStart w:id="49" w:name="_Toc471917756"/>
      <w:bookmarkStart w:id="50" w:name="_Toc475965390"/>
      <w:r w:rsidRPr="00F36AE2">
        <w:t>POŽADAVKY NA ZPŮSOB ZPRACOVÁNÍ NABÍDKOVÉ CENY</w:t>
      </w:r>
      <w:bookmarkEnd w:id="49"/>
      <w:bookmarkEnd w:id="50"/>
    </w:p>
    <w:p w14:paraId="6C54B5AC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Nabídková cena bude stanovena pro danou dobu plnění jako cena nejvýše přípustná se započtením veškerých dodávek</w:t>
      </w:r>
      <w:r>
        <w:rPr>
          <w:rFonts w:ascii="Arial" w:hAnsi="Arial" w:cs="Arial"/>
          <w:sz w:val="20"/>
          <w:szCs w:val="20"/>
        </w:rPr>
        <w:t xml:space="preserve"> (i do mimopražských regionů)</w:t>
      </w:r>
      <w:r w:rsidRPr="00F002A0">
        <w:rPr>
          <w:rFonts w:ascii="Arial" w:hAnsi="Arial" w:cs="Arial"/>
          <w:sz w:val="20"/>
          <w:szCs w:val="20"/>
        </w:rPr>
        <w:t xml:space="preserve">, prací, činností, ostatních nákladů, rizik, zisku, finančních vlivů (např. inflace) po celou dobu realizace předmětu plnění veřejné zakázky v souladu s podmínkami uvedenými v zadávací dokumentaci a v závazném návrhu smlouvy. </w:t>
      </w:r>
    </w:p>
    <w:p w14:paraId="6C54B5AD" w14:textId="6C4113EE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Pro </w:t>
      </w:r>
      <w:r w:rsidRPr="00F002A0">
        <w:rPr>
          <w:rFonts w:ascii="Arial" w:hAnsi="Arial" w:cs="Arial"/>
          <w:b/>
          <w:sz w:val="20"/>
          <w:szCs w:val="20"/>
        </w:rPr>
        <w:t>zpracování nabídkové ceny</w:t>
      </w:r>
      <w:r w:rsidRPr="00F002A0">
        <w:rPr>
          <w:rFonts w:ascii="Arial" w:hAnsi="Arial" w:cs="Arial"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sz w:val="20"/>
          <w:szCs w:val="20"/>
        </w:rPr>
        <w:t>účastník</w:t>
      </w:r>
      <w:r w:rsidRPr="00F002A0">
        <w:rPr>
          <w:rFonts w:ascii="Arial" w:hAnsi="Arial" w:cs="Arial"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sz w:val="20"/>
          <w:szCs w:val="20"/>
        </w:rPr>
        <w:t>použije „Tabulku pro vypoč</w:t>
      </w:r>
      <w:r>
        <w:rPr>
          <w:rFonts w:ascii="Arial" w:hAnsi="Arial" w:cs="Arial"/>
          <w:b/>
          <w:sz w:val="20"/>
          <w:szCs w:val="20"/>
        </w:rPr>
        <w:t>e</w:t>
      </w:r>
      <w:r w:rsidRPr="00F002A0">
        <w:rPr>
          <w:rFonts w:ascii="Arial" w:hAnsi="Arial" w:cs="Arial"/>
          <w:b/>
          <w:sz w:val="20"/>
          <w:szCs w:val="20"/>
        </w:rPr>
        <w:t>t nabídkové ceny“</w:t>
      </w:r>
      <w:r w:rsidRPr="00F002A0">
        <w:rPr>
          <w:rFonts w:ascii="Arial" w:hAnsi="Arial" w:cs="Arial"/>
          <w:sz w:val="20"/>
          <w:szCs w:val="20"/>
        </w:rPr>
        <w:t xml:space="preserve"> (</w:t>
      </w:r>
      <w:r w:rsidRPr="00E8654E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4</w:t>
      </w:r>
      <w:r w:rsidRPr="00E8654E">
        <w:rPr>
          <w:rFonts w:ascii="Arial" w:hAnsi="Arial" w:cs="Arial"/>
          <w:sz w:val="20"/>
          <w:szCs w:val="20"/>
        </w:rPr>
        <w:t xml:space="preserve"> této </w:t>
      </w:r>
      <w:r>
        <w:rPr>
          <w:rFonts w:ascii="Arial" w:hAnsi="Arial" w:cs="Arial"/>
          <w:sz w:val="20"/>
          <w:szCs w:val="20"/>
        </w:rPr>
        <w:t>zadávací dokumentace</w:t>
      </w:r>
      <w:r w:rsidRPr="00E8654E">
        <w:rPr>
          <w:rFonts w:ascii="Arial" w:hAnsi="Arial" w:cs="Arial"/>
          <w:sz w:val="20"/>
          <w:szCs w:val="20"/>
        </w:rPr>
        <w:t xml:space="preserve">), koncipovanou jako souhrnný položkový rozpočet, kde účastník </w:t>
      </w:r>
      <w:proofErr w:type="spellStart"/>
      <w:r w:rsidRPr="00E8654E">
        <w:rPr>
          <w:rFonts w:ascii="Arial" w:hAnsi="Arial" w:cs="Arial"/>
          <w:b/>
          <w:sz w:val="20"/>
          <w:szCs w:val="20"/>
        </w:rPr>
        <w:t>nacení</w:t>
      </w:r>
      <w:proofErr w:type="spellEnd"/>
      <w:r w:rsidRPr="00E8654E">
        <w:rPr>
          <w:rFonts w:ascii="Arial" w:hAnsi="Arial" w:cs="Arial"/>
          <w:b/>
          <w:sz w:val="20"/>
          <w:szCs w:val="20"/>
        </w:rPr>
        <w:t xml:space="preserve"> všech</w:t>
      </w:r>
      <w:r w:rsidRPr="00F002A0">
        <w:rPr>
          <w:rFonts w:ascii="Arial" w:hAnsi="Arial" w:cs="Arial"/>
          <w:b/>
          <w:sz w:val="20"/>
          <w:szCs w:val="20"/>
        </w:rPr>
        <w:t>ny požadované položky</w:t>
      </w:r>
      <w:r w:rsidRPr="00F002A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Tyto položky obsahují všechny typy nábytku, které zadavatel hodlá poptávat. </w:t>
      </w:r>
      <w:r w:rsidR="00B6289A">
        <w:rPr>
          <w:rFonts w:ascii="Arial" w:hAnsi="Arial" w:cs="Arial"/>
          <w:sz w:val="20"/>
          <w:szCs w:val="20"/>
        </w:rPr>
        <w:t xml:space="preserve">Uvedené počty jednotlivých kusů nábytku jsou pouze orientačním množstvím poptávaného zboží za celou dobu trvání rámcové dohody </w:t>
      </w:r>
      <w:r>
        <w:rPr>
          <w:rFonts w:ascii="Arial" w:hAnsi="Arial" w:cs="Arial"/>
          <w:sz w:val="20"/>
          <w:szCs w:val="20"/>
        </w:rPr>
        <w:t>a s</w:t>
      </w:r>
      <w:r w:rsidR="003C634D">
        <w:rPr>
          <w:rFonts w:ascii="Arial" w:hAnsi="Arial" w:cs="Arial"/>
          <w:sz w:val="20"/>
          <w:szCs w:val="20"/>
        </w:rPr>
        <w:t>louží především k výpočtu porov</w:t>
      </w:r>
      <w:r>
        <w:rPr>
          <w:rFonts w:ascii="Arial" w:hAnsi="Arial" w:cs="Arial"/>
          <w:sz w:val="20"/>
          <w:szCs w:val="20"/>
        </w:rPr>
        <w:t xml:space="preserve">natelných nabídkových cen, resp. ke stanovení nejvyšší možné jednotkové ceny, kterou následně nelze během plnění rámcové dohody a jejích dílčích plnění překročit. </w:t>
      </w:r>
      <w:r w:rsidRPr="00F002A0">
        <w:rPr>
          <w:rFonts w:ascii="Arial" w:hAnsi="Arial" w:cs="Arial"/>
          <w:sz w:val="20"/>
          <w:szCs w:val="20"/>
        </w:rPr>
        <w:t>Zpra</w:t>
      </w:r>
      <w:r w:rsidRPr="00F002A0">
        <w:rPr>
          <w:rFonts w:ascii="Arial" w:hAnsi="Arial" w:cs="Arial"/>
          <w:spacing w:val="1"/>
          <w:sz w:val="20"/>
          <w:szCs w:val="20"/>
        </w:rPr>
        <w:t>c</w:t>
      </w:r>
      <w:r w:rsidRPr="00F002A0">
        <w:rPr>
          <w:rFonts w:ascii="Arial" w:hAnsi="Arial" w:cs="Arial"/>
          <w:sz w:val="20"/>
          <w:szCs w:val="20"/>
        </w:rPr>
        <w:t>ová</w:t>
      </w:r>
      <w:r w:rsidRPr="00F002A0">
        <w:rPr>
          <w:rFonts w:ascii="Arial" w:hAnsi="Arial" w:cs="Arial"/>
          <w:spacing w:val="-1"/>
          <w:sz w:val="20"/>
          <w:szCs w:val="20"/>
        </w:rPr>
        <w:t>n</w:t>
      </w:r>
      <w:r w:rsidRPr="00F002A0">
        <w:rPr>
          <w:rFonts w:ascii="Arial" w:hAnsi="Arial" w:cs="Arial"/>
          <w:sz w:val="20"/>
          <w:szCs w:val="20"/>
        </w:rPr>
        <w:t>í</w:t>
      </w:r>
      <w:r w:rsidRPr="00F002A0">
        <w:rPr>
          <w:rFonts w:ascii="Arial" w:hAnsi="Arial" w:cs="Arial"/>
          <w:spacing w:val="32"/>
          <w:sz w:val="20"/>
          <w:szCs w:val="20"/>
        </w:rPr>
        <w:t xml:space="preserve"> </w:t>
      </w:r>
      <w:r w:rsidRPr="00F002A0">
        <w:rPr>
          <w:rFonts w:ascii="Arial" w:hAnsi="Arial" w:cs="Arial"/>
          <w:spacing w:val="1"/>
          <w:sz w:val="20"/>
          <w:szCs w:val="20"/>
        </w:rPr>
        <w:t>cen</w:t>
      </w:r>
      <w:r w:rsidRPr="00F002A0">
        <w:rPr>
          <w:rFonts w:ascii="Arial" w:hAnsi="Arial" w:cs="Arial"/>
          <w:sz w:val="20"/>
          <w:szCs w:val="20"/>
        </w:rPr>
        <w:t>y</w:t>
      </w:r>
      <w:r w:rsidRPr="00F002A0">
        <w:rPr>
          <w:rFonts w:ascii="Arial" w:hAnsi="Arial" w:cs="Arial"/>
          <w:w w:val="99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v</w:t>
      </w:r>
      <w:r w:rsidRPr="00F002A0">
        <w:rPr>
          <w:rFonts w:ascii="Arial" w:hAnsi="Arial" w:cs="Arial"/>
          <w:spacing w:val="-9"/>
          <w:sz w:val="20"/>
          <w:szCs w:val="20"/>
        </w:rPr>
        <w:t xml:space="preserve"> </w:t>
      </w:r>
      <w:r w:rsidRPr="00F002A0">
        <w:rPr>
          <w:rFonts w:ascii="Arial" w:hAnsi="Arial" w:cs="Arial"/>
          <w:spacing w:val="1"/>
          <w:sz w:val="20"/>
          <w:szCs w:val="20"/>
        </w:rPr>
        <w:t>j</w:t>
      </w:r>
      <w:r w:rsidRPr="00F002A0">
        <w:rPr>
          <w:rFonts w:ascii="Arial" w:hAnsi="Arial" w:cs="Arial"/>
          <w:spacing w:val="-1"/>
          <w:sz w:val="20"/>
          <w:szCs w:val="20"/>
        </w:rPr>
        <w:t>i</w:t>
      </w:r>
      <w:r w:rsidRPr="00F002A0">
        <w:rPr>
          <w:rFonts w:ascii="Arial" w:hAnsi="Arial" w:cs="Arial"/>
          <w:spacing w:val="1"/>
          <w:sz w:val="20"/>
          <w:szCs w:val="20"/>
        </w:rPr>
        <w:t>n</w:t>
      </w:r>
      <w:r w:rsidRPr="00F002A0">
        <w:rPr>
          <w:rFonts w:ascii="Arial" w:hAnsi="Arial" w:cs="Arial"/>
          <w:sz w:val="20"/>
          <w:szCs w:val="20"/>
        </w:rPr>
        <w:t>é</w:t>
      </w:r>
      <w:r w:rsidRPr="00F002A0">
        <w:rPr>
          <w:rFonts w:ascii="Arial" w:hAnsi="Arial" w:cs="Arial"/>
          <w:spacing w:val="-8"/>
          <w:sz w:val="20"/>
          <w:szCs w:val="20"/>
        </w:rPr>
        <w:t xml:space="preserve"> </w:t>
      </w:r>
      <w:r w:rsidRPr="00F002A0">
        <w:rPr>
          <w:rFonts w:ascii="Arial" w:hAnsi="Arial" w:cs="Arial"/>
          <w:spacing w:val="-1"/>
          <w:sz w:val="20"/>
          <w:szCs w:val="20"/>
        </w:rPr>
        <w:t>n</w:t>
      </w:r>
      <w:r w:rsidRPr="00F002A0">
        <w:rPr>
          <w:rFonts w:ascii="Arial" w:hAnsi="Arial" w:cs="Arial"/>
          <w:spacing w:val="1"/>
          <w:sz w:val="20"/>
          <w:szCs w:val="20"/>
        </w:rPr>
        <w:t>e</w:t>
      </w:r>
      <w:r w:rsidRPr="00F002A0">
        <w:rPr>
          <w:rFonts w:ascii="Arial" w:hAnsi="Arial" w:cs="Arial"/>
          <w:sz w:val="20"/>
          <w:szCs w:val="20"/>
        </w:rPr>
        <w:t>ž</w:t>
      </w:r>
      <w:r w:rsidRPr="00F002A0">
        <w:rPr>
          <w:rFonts w:ascii="Arial" w:hAnsi="Arial" w:cs="Arial"/>
          <w:spacing w:val="-6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před</w:t>
      </w:r>
      <w:r w:rsidRPr="00F002A0">
        <w:rPr>
          <w:rFonts w:ascii="Arial" w:hAnsi="Arial" w:cs="Arial"/>
          <w:spacing w:val="1"/>
          <w:sz w:val="20"/>
          <w:szCs w:val="20"/>
        </w:rPr>
        <w:t>e</w:t>
      </w:r>
      <w:r w:rsidRPr="00F002A0">
        <w:rPr>
          <w:rFonts w:ascii="Arial" w:hAnsi="Arial" w:cs="Arial"/>
          <w:sz w:val="20"/>
          <w:szCs w:val="20"/>
        </w:rPr>
        <w:t>psa</w:t>
      </w:r>
      <w:r w:rsidRPr="00F002A0">
        <w:rPr>
          <w:rFonts w:ascii="Arial" w:hAnsi="Arial" w:cs="Arial"/>
          <w:spacing w:val="-1"/>
          <w:sz w:val="20"/>
          <w:szCs w:val="20"/>
        </w:rPr>
        <w:t>n</w:t>
      </w:r>
      <w:r w:rsidRPr="00F002A0">
        <w:rPr>
          <w:rFonts w:ascii="Arial" w:hAnsi="Arial" w:cs="Arial"/>
          <w:sz w:val="20"/>
          <w:szCs w:val="20"/>
        </w:rPr>
        <w:t>é</w:t>
      </w:r>
      <w:r w:rsidRPr="00F002A0">
        <w:rPr>
          <w:rFonts w:ascii="Arial" w:hAnsi="Arial" w:cs="Arial"/>
          <w:spacing w:val="-6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struktuře</w:t>
      </w:r>
      <w:r w:rsidRPr="00F002A0">
        <w:rPr>
          <w:rFonts w:ascii="Arial" w:hAnsi="Arial" w:cs="Arial"/>
          <w:spacing w:val="-8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b</w:t>
      </w:r>
      <w:r w:rsidRPr="00F002A0">
        <w:rPr>
          <w:rFonts w:ascii="Arial" w:hAnsi="Arial" w:cs="Arial"/>
          <w:spacing w:val="1"/>
          <w:sz w:val="20"/>
          <w:szCs w:val="20"/>
        </w:rPr>
        <w:t>u</w:t>
      </w:r>
      <w:r w:rsidRPr="00F002A0">
        <w:rPr>
          <w:rFonts w:ascii="Arial" w:hAnsi="Arial" w:cs="Arial"/>
          <w:sz w:val="20"/>
          <w:szCs w:val="20"/>
        </w:rPr>
        <w:t>de</w:t>
      </w:r>
      <w:r w:rsidRPr="00F002A0">
        <w:rPr>
          <w:rFonts w:ascii="Arial" w:hAnsi="Arial" w:cs="Arial"/>
          <w:spacing w:val="-7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h</w:t>
      </w:r>
      <w:r w:rsidRPr="00F002A0">
        <w:rPr>
          <w:rFonts w:ascii="Arial" w:hAnsi="Arial" w:cs="Arial"/>
          <w:spacing w:val="-1"/>
          <w:sz w:val="20"/>
          <w:szCs w:val="20"/>
        </w:rPr>
        <w:t>o</w:t>
      </w:r>
      <w:r w:rsidRPr="00F002A0">
        <w:rPr>
          <w:rFonts w:ascii="Arial" w:hAnsi="Arial" w:cs="Arial"/>
          <w:spacing w:val="1"/>
          <w:sz w:val="20"/>
          <w:szCs w:val="20"/>
        </w:rPr>
        <w:t>d</w:t>
      </w:r>
      <w:r w:rsidRPr="00F002A0">
        <w:rPr>
          <w:rFonts w:ascii="Arial" w:hAnsi="Arial" w:cs="Arial"/>
          <w:sz w:val="20"/>
          <w:szCs w:val="20"/>
        </w:rPr>
        <w:t>n</w:t>
      </w:r>
      <w:r w:rsidRPr="00F002A0">
        <w:rPr>
          <w:rFonts w:ascii="Arial" w:hAnsi="Arial" w:cs="Arial"/>
          <w:spacing w:val="-1"/>
          <w:sz w:val="20"/>
          <w:szCs w:val="20"/>
        </w:rPr>
        <w:t>o</w:t>
      </w:r>
      <w:r w:rsidRPr="00F002A0">
        <w:rPr>
          <w:rFonts w:ascii="Arial" w:hAnsi="Arial" w:cs="Arial"/>
          <w:spacing w:val="1"/>
          <w:sz w:val="20"/>
          <w:szCs w:val="20"/>
        </w:rPr>
        <w:t>c</w:t>
      </w:r>
      <w:r w:rsidRPr="00F002A0">
        <w:rPr>
          <w:rFonts w:ascii="Arial" w:hAnsi="Arial" w:cs="Arial"/>
          <w:sz w:val="20"/>
          <w:szCs w:val="20"/>
        </w:rPr>
        <w:t>e</w:t>
      </w:r>
      <w:r w:rsidRPr="00F002A0">
        <w:rPr>
          <w:rFonts w:ascii="Arial" w:hAnsi="Arial" w:cs="Arial"/>
          <w:spacing w:val="1"/>
          <w:sz w:val="20"/>
          <w:szCs w:val="20"/>
        </w:rPr>
        <w:t>n</w:t>
      </w:r>
      <w:r w:rsidRPr="00F002A0">
        <w:rPr>
          <w:rFonts w:ascii="Arial" w:hAnsi="Arial" w:cs="Arial"/>
          <w:sz w:val="20"/>
          <w:szCs w:val="20"/>
        </w:rPr>
        <w:t>o</w:t>
      </w:r>
      <w:r w:rsidRPr="00F002A0">
        <w:rPr>
          <w:rFonts w:ascii="Arial" w:hAnsi="Arial" w:cs="Arial"/>
          <w:spacing w:val="-8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ja</w:t>
      </w:r>
      <w:r w:rsidRPr="00F002A0">
        <w:rPr>
          <w:rFonts w:ascii="Arial" w:hAnsi="Arial" w:cs="Arial"/>
          <w:spacing w:val="3"/>
          <w:sz w:val="20"/>
          <w:szCs w:val="20"/>
        </w:rPr>
        <w:t>k</w:t>
      </w:r>
      <w:r w:rsidRPr="00F002A0">
        <w:rPr>
          <w:rFonts w:ascii="Arial" w:hAnsi="Arial" w:cs="Arial"/>
          <w:sz w:val="20"/>
          <w:szCs w:val="20"/>
        </w:rPr>
        <w:t>o</w:t>
      </w:r>
      <w:r w:rsidRPr="00F002A0">
        <w:rPr>
          <w:rFonts w:ascii="Arial" w:hAnsi="Arial" w:cs="Arial"/>
          <w:spacing w:val="-7"/>
          <w:sz w:val="20"/>
          <w:szCs w:val="20"/>
        </w:rPr>
        <w:t xml:space="preserve"> </w:t>
      </w:r>
      <w:r w:rsidRPr="00F002A0">
        <w:rPr>
          <w:rFonts w:ascii="Arial" w:hAnsi="Arial" w:cs="Arial"/>
          <w:spacing w:val="-1"/>
          <w:sz w:val="20"/>
          <w:szCs w:val="20"/>
        </w:rPr>
        <w:t>n</w:t>
      </w:r>
      <w:r w:rsidRPr="00F002A0">
        <w:rPr>
          <w:rFonts w:ascii="Arial" w:hAnsi="Arial" w:cs="Arial"/>
          <w:sz w:val="20"/>
          <w:szCs w:val="20"/>
        </w:rPr>
        <w:t>espln</w:t>
      </w:r>
      <w:r w:rsidRPr="00F002A0">
        <w:rPr>
          <w:rFonts w:ascii="Arial" w:hAnsi="Arial" w:cs="Arial"/>
          <w:spacing w:val="-1"/>
          <w:sz w:val="20"/>
          <w:szCs w:val="20"/>
        </w:rPr>
        <w:t>ě</w:t>
      </w:r>
      <w:r w:rsidRPr="00F002A0">
        <w:rPr>
          <w:rFonts w:ascii="Arial" w:hAnsi="Arial" w:cs="Arial"/>
          <w:sz w:val="20"/>
          <w:szCs w:val="20"/>
        </w:rPr>
        <w:t>ní</w:t>
      </w:r>
      <w:r w:rsidRPr="00F002A0">
        <w:rPr>
          <w:rFonts w:ascii="Arial" w:hAnsi="Arial" w:cs="Arial"/>
          <w:spacing w:val="-6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p</w:t>
      </w:r>
      <w:r w:rsidRPr="00F002A0">
        <w:rPr>
          <w:rFonts w:ascii="Arial" w:hAnsi="Arial" w:cs="Arial"/>
          <w:spacing w:val="1"/>
          <w:sz w:val="20"/>
          <w:szCs w:val="20"/>
        </w:rPr>
        <w:t>o</w:t>
      </w:r>
      <w:r w:rsidRPr="00F002A0">
        <w:rPr>
          <w:rFonts w:ascii="Arial" w:hAnsi="Arial" w:cs="Arial"/>
          <w:sz w:val="20"/>
          <w:szCs w:val="20"/>
        </w:rPr>
        <w:t>d</w:t>
      </w:r>
      <w:r w:rsidRPr="00F002A0">
        <w:rPr>
          <w:rFonts w:ascii="Arial" w:hAnsi="Arial" w:cs="Arial"/>
          <w:spacing w:val="4"/>
          <w:sz w:val="20"/>
          <w:szCs w:val="20"/>
        </w:rPr>
        <w:t>m</w:t>
      </w:r>
      <w:r w:rsidRPr="00F002A0">
        <w:rPr>
          <w:rFonts w:ascii="Arial" w:hAnsi="Arial" w:cs="Arial"/>
          <w:sz w:val="20"/>
          <w:szCs w:val="20"/>
        </w:rPr>
        <w:t>ín</w:t>
      </w:r>
      <w:r w:rsidRPr="00F002A0">
        <w:rPr>
          <w:rFonts w:ascii="Arial" w:hAnsi="Arial" w:cs="Arial"/>
          <w:spacing w:val="-1"/>
          <w:sz w:val="20"/>
          <w:szCs w:val="20"/>
        </w:rPr>
        <w:t>e</w:t>
      </w:r>
      <w:r w:rsidRPr="00F002A0">
        <w:rPr>
          <w:rFonts w:ascii="Arial" w:hAnsi="Arial" w:cs="Arial"/>
          <w:sz w:val="20"/>
          <w:szCs w:val="20"/>
        </w:rPr>
        <w:t>k</w:t>
      </w:r>
      <w:r w:rsidRPr="00F002A0">
        <w:rPr>
          <w:rFonts w:ascii="Arial" w:hAnsi="Arial" w:cs="Arial"/>
          <w:spacing w:val="-5"/>
          <w:sz w:val="20"/>
          <w:szCs w:val="20"/>
        </w:rPr>
        <w:t xml:space="preserve"> z</w:t>
      </w:r>
      <w:r w:rsidRPr="00F002A0">
        <w:rPr>
          <w:rFonts w:ascii="Arial" w:hAnsi="Arial" w:cs="Arial"/>
          <w:sz w:val="20"/>
          <w:szCs w:val="20"/>
        </w:rPr>
        <w:t>a</w:t>
      </w:r>
      <w:r w:rsidRPr="00F002A0">
        <w:rPr>
          <w:rFonts w:ascii="Arial" w:hAnsi="Arial" w:cs="Arial"/>
          <w:spacing w:val="-1"/>
          <w:sz w:val="20"/>
          <w:szCs w:val="20"/>
        </w:rPr>
        <w:t>d</w:t>
      </w:r>
      <w:r w:rsidRPr="00F002A0">
        <w:rPr>
          <w:rFonts w:ascii="Arial" w:hAnsi="Arial" w:cs="Arial"/>
          <w:spacing w:val="1"/>
          <w:sz w:val="20"/>
          <w:szCs w:val="20"/>
        </w:rPr>
        <w:t>áv</w:t>
      </w:r>
      <w:r w:rsidRPr="00F002A0">
        <w:rPr>
          <w:rFonts w:ascii="Arial" w:hAnsi="Arial" w:cs="Arial"/>
          <w:sz w:val="20"/>
          <w:szCs w:val="20"/>
        </w:rPr>
        <w:t>acího</w:t>
      </w:r>
      <w:r w:rsidRPr="00F002A0">
        <w:rPr>
          <w:rFonts w:ascii="Arial" w:hAnsi="Arial" w:cs="Arial"/>
          <w:spacing w:val="-7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ř</w:t>
      </w:r>
      <w:r w:rsidRPr="00F002A0">
        <w:rPr>
          <w:rFonts w:ascii="Arial" w:hAnsi="Arial" w:cs="Arial"/>
          <w:spacing w:val="2"/>
          <w:sz w:val="20"/>
          <w:szCs w:val="20"/>
        </w:rPr>
        <w:t>í</w:t>
      </w:r>
      <w:r w:rsidRPr="00F002A0">
        <w:rPr>
          <w:rFonts w:ascii="Arial" w:hAnsi="Arial" w:cs="Arial"/>
          <w:spacing w:val="-2"/>
          <w:sz w:val="20"/>
          <w:szCs w:val="20"/>
        </w:rPr>
        <w:t>z</w:t>
      </w:r>
      <w:r w:rsidRPr="00F002A0">
        <w:rPr>
          <w:rFonts w:ascii="Arial" w:hAnsi="Arial" w:cs="Arial"/>
          <w:sz w:val="20"/>
          <w:szCs w:val="20"/>
        </w:rPr>
        <w:t>e</w:t>
      </w:r>
      <w:r w:rsidRPr="00F002A0">
        <w:rPr>
          <w:rFonts w:ascii="Arial" w:hAnsi="Arial" w:cs="Arial"/>
          <w:spacing w:val="-1"/>
          <w:sz w:val="20"/>
          <w:szCs w:val="20"/>
        </w:rPr>
        <w:t>n</w:t>
      </w:r>
      <w:r w:rsidRPr="00F002A0">
        <w:rPr>
          <w:rFonts w:ascii="Arial" w:hAnsi="Arial" w:cs="Arial"/>
          <w:spacing w:val="2"/>
          <w:sz w:val="20"/>
          <w:szCs w:val="20"/>
        </w:rPr>
        <w:t>í.</w:t>
      </w:r>
    </w:p>
    <w:p w14:paraId="6C54B5AE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Nabídková cena bude rozčleněna následovně:</w:t>
      </w:r>
    </w:p>
    <w:p w14:paraId="6C54B5AF" w14:textId="77777777" w:rsidR="006D4F93" w:rsidRDefault="006D4F93" w:rsidP="006D4F93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67B8A">
        <w:rPr>
          <w:rFonts w:ascii="Arial" w:hAnsi="Arial" w:cs="Arial"/>
          <w:sz w:val="20"/>
          <w:szCs w:val="20"/>
        </w:rPr>
        <w:t xml:space="preserve">Nabídková cena (= celková cena, tj. cena za celý předmět plnění veřejné zakázky) v Kč bez DPH, samostatně sazba DPH, výše DPH v Kč a celková cena včetně DPH. </w:t>
      </w:r>
    </w:p>
    <w:p w14:paraId="6BFD3B05" w14:textId="77777777" w:rsidR="000468BC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si vyhrazuje právo aplikace § 113 ZZVZ (tzv. institutu mimořádně nízké nabídkové ceny). </w:t>
      </w:r>
    </w:p>
    <w:p w14:paraId="6C54B5B0" w14:textId="6CCE2FB1" w:rsidR="006D4F93" w:rsidRPr="00367B8A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67B8A">
        <w:rPr>
          <w:rFonts w:ascii="Arial" w:hAnsi="Arial" w:cs="Arial"/>
          <w:sz w:val="20"/>
          <w:szCs w:val="20"/>
        </w:rPr>
        <w:t>Pokud účastník ocení kteroukoliv část nabídkové ceny nulovou nebo mimořádně nízkou nabídkovou cenou, bude požádán o písemné zdůvodnění způsobu stanovení mimořádně nízké nabídkové ceny dle § 113 odst. 4 ZZVZ, případně o objasnění údajů dle § 46 ZZVZ.</w:t>
      </w:r>
    </w:p>
    <w:p w14:paraId="6C54B5B1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Daň z přidané hodnoty bude vypočtena dle příslušných právních předpisů ČR platných ke dni podání nabídky. </w:t>
      </w:r>
    </w:p>
    <w:p w14:paraId="6C54B5B2" w14:textId="77777777" w:rsidR="006D4F93" w:rsidRPr="00F002A0" w:rsidRDefault="006D4F93" w:rsidP="006D4F93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Nabídková cena může být měněna pouze v souvislosti se změnou daňových předpisů. Případné překročení nabídkové ceny je možné jen pokud bude v souladu se ZZVZ. </w:t>
      </w:r>
    </w:p>
    <w:p w14:paraId="6C54B5B3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  <w:rPr>
          <w:caps/>
        </w:rPr>
      </w:pPr>
      <w:bookmarkStart w:id="51" w:name="_Toc471917757"/>
      <w:bookmarkStart w:id="52" w:name="_Toc475965391"/>
      <w:r w:rsidRPr="00F36AE2">
        <w:rPr>
          <w:caps/>
        </w:rPr>
        <w:t>pravidla pro hodnocení nabídek</w:t>
      </w:r>
      <w:bookmarkEnd w:id="51"/>
      <w:bookmarkEnd w:id="52"/>
    </w:p>
    <w:p w14:paraId="6C54B5B4" w14:textId="77777777" w:rsidR="006D4F93" w:rsidRPr="00F002A0" w:rsidRDefault="006D4F93" w:rsidP="006D4F93">
      <w:pPr>
        <w:spacing w:before="120" w:after="120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Nabídky účastníků budou hodnoceny ve smyslu § 114 odst. 1 ZZVZ podle jejich ekonomické výhodnosti. </w:t>
      </w:r>
    </w:p>
    <w:p w14:paraId="6C54B5B5" w14:textId="77777777" w:rsidR="006D4F93" w:rsidRPr="00F002A0" w:rsidRDefault="006D4F93" w:rsidP="006D4F93">
      <w:pPr>
        <w:tabs>
          <w:tab w:val="num" w:pos="1068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Hodnocení nabídek bude provedeno v souladu s § 114 odst. 2 ZZVZ podle </w:t>
      </w:r>
      <w:r>
        <w:rPr>
          <w:rFonts w:ascii="Arial" w:hAnsi="Arial" w:cs="Arial"/>
          <w:sz w:val="20"/>
          <w:szCs w:val="20"/>
        </w:rPr>
        <w:t>nejnižší nabídkové ceny</w:t>
      </w:r>
      <w:r w:rsidR="008E51D1">
        <w:rPr>
          <w:rFonts w:ascii="Arial" w:hAnsi="Arial" w:cs="Arial"/>
          <w:sz w:val="20"/>
          <w:szCs w:val="20"/>
        </w:rPr>
        <w:t xml:space="preserve"> bez DPH</w:t>
      </w:r>
      <w:r>
        <w:rPr>
          <w:rFonts w:ascii="Arial" w:hAnsi="Arial" w:cs="Arial"/>
          <w:sz w:val="20"/>
          <w:szCs w:val="20"/>
        </w:rPr>
        <w:t xml:space="preserve">. Pro vyhodnocení ekonomicky nevýhodnější nabídky zadavatel požaduje v nabídce předložit výši </w:t>
      </w:r>
      <w:r>
        <w:rPr>
          <w:rFonts w:ascii="Arial" w:hAnsi="Arial" w:cs="Arial"/>
          <w:sz w:val="20"/>
          <w:szCs w:val="20"/>
        </w:rPr>
        <w:lastRenderedPageBreak/>
        <w:t>nabídkové ceny v členění a za podmínek uvedených v části D této zadávací dokume</w:t>
      </w:r>
      <w:r w:rsidR="003C634D">
        <w:rPr>
          <w:rFonts w:ascii="Arial" w:hAnsi="Arial" w:cs="Arial"/>
          <w:sz w:val="20"/>
          <w:szCs w:val="20"/>
        </w:rPr>
        <w:t>ntace (Požadavky na způsob zpra</w:t>
      </w:r>
      <w:r>
        <w:rPr>
          <w:rFonts w:ascii="Arial" w:hAnsi="Arial" w:cs="Arial"/>
          <w:sz w:val="20"/>
          <w:szCs w:val="20"/>
        </w:rPr>
        <w:t>cování nabídkové ceny.)</w:t>
      </w:r>
      <w:r w:rsidRPr="00F002A0">
        <w:rPr>
          <w:rFonts w:ascii="Arial" w:hAnsi="Arial" w:cs="Arial"/>
          <w:sz w:val="20"/>
          <w:szCs w:val="20"/>
        </w:rPr>
        <w:t xml:space="preserve"> </w:t>
      </w:r>
      <w:r w:rsidRPr="00E8654E">
        <w:rPr>
          <w:rFonts w:ascii="Arial" w:hAnsi="Arial" w:cs="Arial"/>
          <w:sz w:val="20"/>
          <w:szCs w:val="20"/>
        </w:rPr>
        <w:t xml:space="preserve">Předmětem hodnocení je celková cena v Kč bez DPH uvedená v příloze č. </w:t>
      </w:r>
      <w:r>
        <w:rPr>
          <w:rFonts w:ascii="Arial" w:hAnsi="Arial" w:cs="Arial"/>
          <w:sz w:val="20"/>
          <w:szCs w:val="20"/>
        </w:rPr>
        <w:t>4</w:t>
      </w:r>
      <w:r w:rsidRPr="00E8654E">
        <w:rPr>
          <w:rFonts w:ascii="Arial" w:hAnsi="Arial" w:cs="Arial"/>
          <w:sz w:val="20"/>
          <w:szCs w:val="20"/>
        </w:rPr>
        <w:t xml:space="preserve"> </w:t>
      </w:r>
      <w:r w:rsidR="003C634D">
        <w:rPr>
          <w:rFonts w:ascii="Arial" w:hAnsi="Arial" w:cs="Arial"/>
          <w:sz w:val="20"/>
          <w:szCs w:val="20"/>
        </w:rPr>
        <w:t>této zadávací dokumenta</w:t>
      </w:r>
      <w:r>
        <w:rPr>
          <w:rFonts w:ascii="Arial" w:hAnsi="Arial" w:cs="Arial"/>
          <w:sz w:val="20"/>
          <w:szCs w:val="20"/>
        </w:rPr>
        <w:t xml:space="preserve">ce – </w:t>
      </w:r>
      <w:r w:rsidRPr="00E8654E">
        <w:rPr>
          <w:rFonts w:ascii="Arial" w:hAnsi="Arial" w:cs="Arial"/>
          <w:sz w:val="20"/>
          <w:szCs w:val="20"/>
        </w:rPr>
        <w:t>Tabulka pro výpočet nabídkové ceny.</w:t>
      </w:r>
      <w:r w:rsidRPr="00F002A0">
        <w:rPr>
          <w:rFonts w:ascii="Arial" w:hAnsi="Arial" w:cs="Arial"/>
          <w:sz w:val="20"/>
          <w:szCs w:val="20"/>
        </w:rPr>
        <w:t xml:space="preserve"> </w:t>
      </w:r>
    </w:p>
    <w:p w14:paraId="6C54B5B6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>Ekonomicky nejvýhodnější nabídkou bude nabídka s nejnižší nabídkovou cenou v Kč bez DPH.</w:t>
      </w:r>
    </w:p>
    <w:p w14:paraId="6C54B5B7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</w:pPr>
      <w:bookmarkStart w:id="53" w:name="_Toc471917758"/>
      <w:bookmarkStart w:id="54" w:name="_Toc475965392"/>
      <w:r w:rsidRPr="00F36AE2">
        <w:t>POŽADAVKY NA FORMU, ČLENĚNÍ A PODÁNÍ NABÍDKY</w:t>
      </w:r>
      <w:bookmarkEnd w:id="53"/>
      <w:bookmarkEnd w:id="54"/>
    </w:p>
    <w:p w14:paraId="6C54B5B8" w14:textId="77777777" w:rsidR="006D4F93" w:rsidRPr="00F002A0" w:rsidRDefault="006D4F93" w:rsidP="006D4F93">
      <w:pPr>
        <w:spacing w:before="120"/>
        <w:jc w:val="both"/>
        <w:rPr>
          <w:rFonts w:ascii="Arial" w:hAnsi="Arial" w:cs="Arial"/>
          <w:sz w:val="20"/>
          <w:szCs w:val="20"/>
        </w:rPr>
      </w:pPr>
      <w:bookmarkStart w:id="55" w:name="_Toc461630308"/>
      <w:r w:rsidRPr="00F002A0">
        <w:rPr>
          <w:rFonts w:ascii="Arial" w:hAnsi="Arial" w:cs="Arial"/>
          <w:sz w:val="20"/>
          <w:szCs w:val="20"/>
        </w:rPr>
        <w:t>Případné nedodržení formálních požadavků na zpracování a členění nabídky nebude zadavatelem považováno za nesplnění podmínek účasti v zadávacím řízení.</w:t>
      </w:r>
    </w:p>
    <w:p w14:paraId="6C54B5B9" w14:textId="77777777" w:rsidR="006D4F93" w:rsidRPr="00F002A0" w:rsidRDefault="006D4F93" w:rsidP="006D4F93">
      <w:pPr>
        <w:pStyle w:val="Nadpis2"/>
        <w:spacing w:after="120"/>
        <w:rPr>
          <w:i w:val="0"/>
          <w:sz w:val="24"/>
          <w:szCs w:val="24"/>
          <w:u w:val="single"/>
        </w:rPr>
      </w:pPr>
      <w:bookmarkStart w:id="56" w:name="_Toc471917759"/>
      <w:bookmarkStart w:id="57" w:name="_Toc475965393"/>
      <w:r w:rsidRPr="00F002A0">
        <w:rPr>
          <w:i w:val="0"/>
          <w:noProof/>
          <w:sz w:val="24"/>
          <w:szCs w:val="24"/>
          <w:u w:val="single"/>
        </w:rPr>
        <w:t>I. Požadavky na formální úpravu, strukturu a obsah nabídky</w:t>
      </w:r>
      <w:bookmarkEnd w:id="55"/>
      <w:bookmarkEnd w:id="56"/>
      <w:bookmarkEnd w:id="57"/>
    </w:p>
    <w:p w14:paraId="03504BB3" w14:textId="77777777" w:rsidR="000468BC" w:rsidRPr="00F002A0" w:rsidRDefault="000468BC" w:rsidP="000468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Pr="00F002A0">
        <w:rPr>
          <w:rFonts w:ascii="Arial" w:hAnsi="Arial" w:cs="Arial"/>
          <w:b/>
          <w:sz w:val="20"/>
          <w:szCs w:val="20"/>
        </w:rPr>
        <w:t>abídky v listinné podobě</w:t>
      </w:r>
      <w:r w:rsidRPr="00F002A0">
        <w:rPr>
          <w:rFonts w:ascii="Arial" w:hAnsi="Arial" w:cs="Arial"/>
          <w:sz w:val="20"/>
          <w:szCs w:val="20"/>
        </w:rPr>
        <w:t xml:space="preserve"> podá účastník v celkem 2 tištěných vyhotoveních, z toho 1x v originále a 1x v  kopii. Výtisk kopie musí být úplnou </w:t>
      </w:r>
      <w:r>
        <w:rPr>
          <w:rFonts w:ascii="Arial" w:hAnsi="Arial" w:cs="Arial"/>
          <w:sz w:val="20"/>
          <w:szCs w:val="20"/>
        </w:rPr>
        <w:t>kopií originálu</w:t>
      </w:r>
      <w:r w:rsidRPr="00F002A0">
        <w:rPr>
          <w:rFonts w:ascii="Arial" w:hAnsi="Arial" w:cs="Arial"/>
          <w:sz w:val="20"/>
          <w:szCs w:val="20"/>
        </w:rPr>
        <w:t>. Originál nabídky bude na titulní straně označen jako „originál“, kopie nabídky bude na titulní straně označena „kopie“. V případě rozporů mezi jednotlivými výtisky se považuje za rozhodný text originálního vyhotovení nabídky.</w:t>
      </w:r>
    </w:p>
    <w:p w14:paraId="3A74CD25" w14:textId="77777777" w:rsidR="000468BC" w:rsidRPr="00F002A0" w:rsidRDefault="000468BC" w:rsidP="000468BC">
      <w:pPr>
        <w:shd w:val="clear" w:color="auto" w:fill="FFFFFF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Účastník spolu s tištěnými vyhotoveními nabídky předloží úplnou elektronickou verzi nabídky, a to na nosiči dat (např. CD-R, DVD-R, přenositelný </w:t>
      </w:r>
      <w:proofErr w:type="spellStart"/>
      <w:r w:rsidRPr="00F002A0">
        <w:rPr>
          <w:rFonts w:ascii="Arial" w:hAnsi="Arial" w:cs="Arial"/>
          <w:sz w:val="20"/>
          <w:szCs w:val="20"/>
        </w:rPr>
        <w:t>flashdisk</w:t>
      </w:r>
      <w:proofErr w:type="spellEnd"/>
      <w:r w:rsidRPr="00F002A0">
        <w:rPr>
          <w:rFonts w:ascii="Arial" w:hAnsi="Arial" w:cs="Arial"/>
          <w:sz w:val="20"/>
          <w:szCs w:val="20"/>
        </w:rPr>
        <w:t>), a to ve formátu *.</w:t>
      </w:r>
      <w:proofErr w:type="spellStart"/>
      <w:r w:rsidRPr="00F002A0">
        <w:rPr>
          <w:rFonts w:ascii="Arial" w:hAnsi="Arial" w:cs="Arial"/>
          <w:sz w:val="20"/>
          <w:szCs w:val="20"/>
        </w:rPr>
        <w:t>pdf</w:t>
      </w:r>
      <w:proofErr w:type="spellEnd"/>
      <w:r w:rsidRPr="00F002A0">
        <w:rPr>
          <w:rFonts w:ascii="Arial" w:hAnsi="Arial" w:cs="Arial"/>
          <w:sz w:val="20"/>
          <w:szCs w:val="20"/>
        </w:rPr>
        <w:t>. Dále zadavatel požaduje na nosiči dat zvlášť zahrnout rovněž návrh smlouvy ve formátu MS Word</w:t>
      </w:r>
      <w:r>
        <w:rPr>
          <w:rFonts w:ascii="Arial" w:hAnsi="Arial" w:cs="Arial"/>
          <w:sz w:val="20"/>
          <w:szCs w:val="20"/>
        </w:rPr>
        <w:t xml:space="preserve"> (*.doc/ *.</w:t>
      </w:r>
      <w:proofErr w:type="spellStart"/>
      <w:r>
        <w:rPr>
          <w:rFonts w:ascii="Arial" w:hAnsi="Arial" w:cs="Arial"/>
          <w:sz w:val="20"/>
          <w:szCs w:val="20"/>
        </w:rPr>
        <w:t>docx</w:t>
      </w:r>
      <w:proofErr w:type="spellEnd"/>
      <w:r>
        <w:rPr>
          <w:rFonts w:ascii="Arial" w:hAnsi="Arial" w:cs="Arial"/>
          <w:sz w:val="20"/>
          <w:szCs w:val="20"/>
        </w:rPr>
        <w:t>) a tabulku *.</w:t>
      </w:r>
      <w:proofErr w:type="spellStart"/>
      <w:r>
        <w:rPr>
          <w:rFonts w:ascii="Arial" w:hAnsi="Arial" w:cs="Arial"/>
          <w:sz w:val="20"/>
          <w:szCs w:val="20"/>
        </w:rPr>
        <w:t>xls</w:t>
      </w:r>
      <w:proofErr w:type="spellEnd"/>
      <w:r w:rsidRPr="00F002A0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tabulka pro výpočet nabídkové ceny</w:t>
      </w:r>
      <w:r w:rsidRPr="00F002A0">
        <w:rPr>
          <w:rFonts w:ascii="Arial" w:hAnsi="Arial" w:cs="Arial"/>
          <w:sz w:val="20"/>
          <w:szCs w:val="20"/>
        </w:rPr>
        <w:t xml:space="preserve">). Nosič bude označen identifikačními údaji účastníka a názvem veřejné zakázky a bude vyhotoven tak, aby bylo </w:t>
      </w:r>
      <w:r>
        <w:rPr>
          <w:rFonts w:ascii="Arial" w:hAnsi="Arial" w:cs="Arial"/>
          <w:sz w:val="20"/>
          <w:szCs w:val="20"/>
        </w:rPr>
        <w:t xml:space="preserve">možné </w:t>
      </w:r>
      <w:r w:rsidRPr="00F002A0">
        <w:rPr>
          <w:rFonts w:ascii="Arial" w:hAnsi="Arial" w:cs="Arial"/>
          <w:sz w:val="20"/>
          <w:szCs w:val="20"/>
        </w:rPr>
        <w:t>soubory na něm nahrané dále kopírovat.</w:t>
      </w:r>
    </w:p>
    <w:p w14:paraId="2DEEEA59" w14:textId="77777777" w:rsidR="000468BC" w:rsidRPr="00F002A0" w:rsidRDefault="000468BC" w:rsidP="000468BC">
      <w:pPr>
        <w:shd w:val="clear" w:color="auto" w:fill="FFFFFF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Každý výtisk nabídky bude včetně veškerých požadovaných dokladů a příloh svázán do jednoho svazku. Nabídka bude dostatečným způsobem zajištěna proti manipulaci s jednotlivými listy.</w:t>
      </w:r>
    </w:p>
    <w:p w14:paraId="41A12403" w14:textId="77777777" w:rsidR="000468BC" w:rsidRPr="009934E0" w:rsidRDefault="000468BC" w:rsidP="000468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9934E0">
        <w:rPr>
          <w:rFonts w:ascii="Arial" w:hAnsi="Arial" w:cs="Arial"/>
          <w:sz w:val="20"/>
          <w:szCs w:val="20"/>
        </w:rPr>
        <w:t>V nabídce musí být uvedeny identifikační údaje účastníka. Nabídka včetně veškerých požadovaných dokladů bude podepsána statutárním orgánem účastníka nebo osobou zmocněnou statutárním orgánem účastníka k jeho zastupování; v takovém případě doloží účastník v nabídce originál písemné plné moci či jiného platného písemného pověřovacího dokumentu.</w:t>
      </w:r>
    </w:p>
    <w:p w14:paraId="5DEF4C19" w14:textId="77777777" w:rsidR="000468BC" w:rsidRPr="00F002A0" w:rsidRDefault="000468BC" w:rsidP="000468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 xml:space="preserve">Nabídka musí obsahovat návrh smlouvy podepsaný osobou oprávněnou </w:t>
      </w:r>
      <w:r>
        <w:rPr>
          <w:rFonts w:ascii="Arial" w:hAnsi="Arial" w:cs="Arial"/>
          <w:b/>
          <w:sz w:val="20"/>
          <w:szCs w:val="20"/>
        </w:rPr>
        <w:t>jednat za</w:t>
      </w:r>
      <w:r w:rsidRPr="00F002A0">
        <w:rPr>
          <w:rFonts w:ascii="Arial" w:hAnsi="Arial" w:cs="Arial"/>
          <w:b/>
          <w:sz w:val="20"/>
          <w:szCs w:val="20"/>
        </w:rPr>
        <w:t xml:space="preserve"> účastníka.</w:t>
      </w:r>
    </w:p>
    <w:p w14:paraId="40474016" w14:textId="77777777" w:rsidR="000468BC" w:rsidRPr="00F002A0" w:rsidRDefault="000468BC" w:rsidP="000468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Nabídka včetně veškerých dokumentů a příloh </w:t>
      </w:r>
      <w:r w:rsidRPr="001173F5">
        <w:rPr>
          <w:rFonts w:ascii="Arial" w:hAnsi="Arial" w:cs="Arial"/>
          <w:sz w:val="20"/>
          <w:szCs w:val="20"/>
        </w:rPr>
        <w:t>bude zpracována v českém jazyce</w:t>
      </w:r>
      <w:r w:rsidRPr="00F002A0">
        <w:rPr>
          <w:rFonts w:ascii="Arial" w:hAnsi="Arial" w:cs="Arial"/>
          <w:sz w:val="20"/>
          <w:szCs w:val="20"/>
        </w:rPr>
        <w:t xml:space="preserve"> a jednotlivé stránky budou očíslovány vzestupně kontinuálně arabskými číslicemi. Nabídka bude kvalitním způsobem vytištěna či naskenována tak, aby byla dobře čitelná, a nebude obsahovat opravy a přepisy, které by zadavatele mohly uvést v omyl.</w:t>
      </w:r>
    </w:p>
    <w:p w14:paraId="08726024" w14:textId="77777777" w:rsidR="000468BC" w:rsidRPr="00F002A0" w:rsidRDefault="000468BC" w:rsidP="000468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Dodavatel může podat v zadávacím řízení jen jednu nabídku. Dodavatel, který podal nabídku v zadávacím řízení, nesmí být současně osobou, jejímž prostřednictvím jiný dodavatel v tomtéž zadávacím řízení prokazuje kvalifikaci. Zadavatel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kvalifikaci. </w:t>
      </w:r>
    </w:p>
    <w:p w14:paraId="6C54B5C1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58" w:name="_Toc471917760"/>
      <w:bookmarkStart w:id="59" w:name="_Toc475965394"/>
      <w:r w:rsidRPr="00F002A0">
        <w:rPr>
          <w:i w:val="0"/>
          <w:noProof/>
          <w:sz w:val="24"/>
          <w:szCs w:val="24"/>
          <w:u w:val="single"/>
        </w:rPr>
        <w:t>II. Obsah nabídky</w:t>
      </w:r>
      <w:bookmarkEnd w:id="58"/>
      <w:bookmarkEnd w:id="59"/>
    </w:p>
    <w:p w14:paraId="6C54B5C2" w14:textId="77777777" w:rsidR="006D4F93" w:rsidRPr="00F60128" w:rsidRDefault="006D4F93" w:rsidP="006D4F93">
      <w:pPr>
        <w:pStyle w:val="Zkladntext"/>
        <w:spacing w:before="120"/>
        <w:rPr>
          <w:rFonts w:ascii="Arial" w:hAnsi="Arial" w:cs="Arial"/>
          <w:sz w:val="20"/>
          <w:szCs w:val="20"/>
        </w:rPr>
      </w:pPr>
      <w:r w:rsidRPr="00F60128">
        <w:rPr>
          <w:rFonts w:ascii="Arial" w:hAnsi="Arial" w:cs="Arial"/>
          <w:b/>
          <w:sz w:val="20"/>
          <w:szCs w:val="20"/>
          <w:u w:val="single"/>
        </w:rPr>
        <w:t>Nabídka bude seřazena v uvedeném pořadí do těchto oddílů</w:t>
      </w:r>
      <w:r w:rsidRPr="00F60128">
        <w:rPr>
          <w:rFonts w:ascii="Arial" w:hAnsi="Arial" w:cs="Arial"/>
          <w:b/>
          <w:sz w:val="20"/>
          <w:szCs w:val="20"/>
        </w:rPr>
        <w:t>:</w:t>
      </w:r>
    </w:p>
    <w:p w14:paraId="6C54B5C3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b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Krycí list nabídky (příloha č. 1 této zadávací dokumentace)</w:t>
      </w:r>
    </w:p>
    <w:p w14:paraId="6C54B5C4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b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Obsah nabídky</w:t>
      </w:r>
    </w:p>
    <w:p w14:paraId="6C54B5C5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b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 xml:space="preserve">Prokázání kvalifikace </w:t>
      </w:r>
    </w:p>
    <w:p w14:paraId="6C54B5C6" w14:textId="77777777" w:rsidR="006D4F93" w:rsidRPr="00F60128" w:rsidRDefault="006D4F93" w:rsidP="006D4F93">
      <w:pPr>
        <w:numPr>
          <w:ilvl w:val="0"/>
          <w:numId w:val="5"/>
        </w:numPr>
        <w:ind w:left="1134" w:right="110" w:hanging="283"/>
        <w:jc w:val="both"/>
        <w:rPr>
          <w:rFonts w:ascii="Arial" w:hAnsi="Arial" w:cs="Arial"/>
          <w:i/>
          <w:sz w:val="20"/>
          <w:szCs w:val="20"/>
        </w:rPr>
      </w:pPr>
      <w:r w:rsidRPr="00F60128">
        <w:rPr>
          <w:rFonts w:ascii="Arial" w:hAnsi="Arial" w:cs="Arial"/>
          <w:bCs/>
          <w:i/>
          <w:sz w:val="20"/>
          <w:szCs w:val="20"/>
        </w:rPr>
        <w:t>Základní způsobilost</w:t>
      </w:r>
    </w:p>
    <w:p w14:paraId="6C54B5C7" w14:textId="77777777" w:rsidR="006D4F93" w:rsidRPr="00F60128" w:rsidRDefault="006D4F93" w:rsidP="006D4F93">
      <w:pPr>
        <w:numPr>
          <w:ilvl w:val="0"/>
          <w:numId w:val="5"/>
        </w:numPr>
        <w:ind w:left="1134" w:right="110" w:hanging="283"/>
        <w:jc w:val="both"/>
        <w:rPr>
          <w:rFonts w:ascii="Arial" w:hAnsi="Arial" w:cs="Arial"/>
          <w:i/>
          <w:sz w:val="20"/>
          <w:szCs w:val="20"/>
        </w:rPr>
      </w:pPr>
      <w:r w:rsidRPr="00F60128">
        <w:rPr>
          <w:rFonts w:ascii="Arial" w:hAnsi="Arial" w:cs="Arial"/>
          <w:bCs/>
          <w:i/>
          <w:sz w:val="20"/>
          <w:szCs w:val="20"/>
        </w:rPr>
        <w:t>Profesní způsobilost</w:t>
      </w:r>
      <w:r w:rsidRPr="00F60128">
        <w:rPr>
          <w:rFonts w:ascii="Arial" w:hAnsi="Arial" w:cs="Arial"/>
          <w:bCs/>
          <w:i/>
          <w:sz w:val="20"/>
          <w:szCs w:val="20"/>
        </w:rPr>
        <w:tab/>
      </w:r>
      <w:r w:rsidRPr="00F60128">
        <w:rPr>
          <w:rFonts w:ascii="Arial" w:hAnsi="Arial" w:cs="Arial"/>
          <w:bCs/>
          <w:i/>
          <w:sz w:val="20"/>
          <w:szCs w:val="20"/>
        </w:rPr>
        <w:tab/>
      </w:r>
      <w:r w:rsidRPr="00F60128">
        <w:rPr>
          <w:rFonts w:ascii="Arial" w:hAnsi="Arial" w:cs="Arial"/>
          <w:bCs/>
          <w:i/>
          <w:sz w:val="20"/>
          <w:szCs w:val="20"/>
        </w:rPr>
        <w:tab/>
      </w:r>
      <w:r w:rsidRPr="00F60128">
        <w:rPr>
          <w:rFonts w:ascii="Arial" w:hAnsi="Arial" w:cs="Arial"/>
          <w:bCs/>
          <w:i/>
          <w:sz w:val="20"/>
          <w:szCs w:val="20"/>
        </w:rPr>
        <w:tab/>
      </w:r>
      <w:r w:rsidRPr="00F60128">
        <w:rPr>
          <w:rFonts w:ascii="Arial" w:hAnsi="Arial" w:cs="Arial"/>
          <w:bCs/>
          <w:i/>
          <w:sz w:val="20"/>
          <w:szCs w:val="20"/>
        </w:rPr>
        <w:tab/>
      </w:r>
      <w:r w:rsidRPr="00F60128">
        <w:rPr>
          <w:rFonts w:ascii="Arial" w:hAnsi="Arial" w:cs="Arial"/>
          <w:bCs/>
          <w:i/>
          <w:sz w:val="20"/>
          <w:szCs w:val="20"/>
        </w:rPr>
        <w:tab/>
      </w:r>
    </w:p>
    <w:p w14:paraId="6C54B5C8" w14:textId="77777777" w:rsidR="006D4F93" w:rsidRPr="00F60128" w:rsidRDefault="006D4F93" w:rsidP="006D4F93">
      <w:pPr>
        <w:numPr>
          <w:ilvl w:val="0"/>
          <w:numId w:val="5"/>
        </w:numPr>
        <w:ind w:left="1134" w:right="110" w:hanging="283"/>
        <w:jc w:val="both"/>
        <w:rPr>
          <w:rFonts w:ascii="Arial" w:hAnsi="Arial" w:cs="Arial"/>
          <w:i/>
          <w:sz w:val="20"/>
          <w:szCs w:val="20"/>
        </w:rPr>
      </w:pPr>
      <w:r w:rsidRPr="00F60128">
        <w:rPr>
          <w:rFonts w:ascii="Arial" w:hAnsi="Arial" w:cs="Arial"/>
          <w:bCs/>
          <w:i/>
          <w:sz w:val="20"/>
          <w:szCs w:val="20"/>
        </w:rPr>
        <w:t>Technická kvalifikace</w:t>
      </w:r>
    </w:p>
    <w:p w14:paraId="6C54B5C9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b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Dokumenty k vy</w:t>
      </w:r>
      <w:r w:rsidR="008E51D1">
        <w:rPr>
          <w:rFonts w:ascii="Arial" w:hAnsi="Arial" w:cs="Arial"/>
          <w:sz w:val="20"/>
          <w:szCs w:val="20"/>
        </w:rPr>
        <w:t>hodnocení nabídky (příloha č. 4</w:t>
      </w:r>
      <w:r w:rsidRPr="00F60128">
        <w:rPr>
          <w:rFonts w:ascii="Arial" w:hAnsi="Arial" w:cs="Arial"/>
          <w:sz w:val="20"/>
          <w:szCs w:val="20"/>
        </w:rPr>
        <w:t xml:space="preserve"> této zadávací dokumen</w:t>
      </w:r>
      <w:r w:rsidR="005237F9">
        <w:rPr>
          <w:rFonts w:ascii="Arial" w:hAnsi="Arial" w:cs="Arial"/>
          <w:sz w:val="20"/>
          <w:szCs w:val="20"/>
        </w:rPr>
        <w:t>ta</w:t>
      </w:r>
      <w:r w:rsidRPr="00F60128">
        <w:rPr>
          <w:rFonts w:ascii="Arial" w:hAnsi="Arial" w:cs="Arial"/>
          <w:sz w:val="20"/>
          <w:szCs w:val="20"/>
        </w:rPr>
        <w:t>ce – Tabulka pro výpočet nabídkové ceny)</w:t>
      </w:r>
    </w:p>
    <w:p w14:paraId="6C54B5CA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b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Závazný návrh rámcové dohody včetně všech příloh - podepsaný osobou oprávněnou jednat za účastníka</w:t>
      </w:r>
    </w:p>
    <w:p w14:paraId="6C54B5CB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Plná moc (pokud za účastníka jedná osoba zmocněná)</w:t>
      </w:r>
    </w:p>
    <w:p w14:paraId="6C54B5CC" w14:textId="77777777" w:rsidR="006D4F93" w:rsidRPr="00F60128" w:rsidRDefault="006D4F93" w:rsidP="006D4F93">
      <w:pPr>
        <w:numPr>
          <w:ilvl w:val="0"/>
          <w:numId w:val="2"/>
        </w:numPr>
        <w:ind w:left="851" w:hanging="419"/>
        <w:jc w:val="both"/>
        <w:rPr>
          <w:rFonts w:ascii="Arial" w:hAnsi="Arial" w:cs="Arial"/>
          <w:sz w:val="20"/>
          <w:szCs w:val="20"/>
        </w:rPr>
      </w:pPr>
      <w:r w:rsidRPr="00F60128">
        <w:rPr>
          <w:rFonts w:ascii="Arial" w:hAnsi="Arial" w:cs="Arial"/>
          <w:sz w:val="20"/>
          <w:szCs w:val="20"/>
        </w:rPr>
        <w:t>Elektronická verze nabídky</w:t>
      </w:r>
    </w:p>
    <w:p w14:paraId="6C54B5CD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  <w:jc w:val="both"/>
        <w:rPr>
          <w:caps/>
        </w:rPr>
      </w:pPr>
      <w:bookmarkStart w:id="60" w:name="_Toc471917761"/>
      <w:bookmarkStart w:id="61" w:name="_Toc475965395"/>
      <w:r w:rsidRPr="00F36AE2">
        <w:rPr>
          <w:caps/>
        </w:rPr>
        <w:lastRenderedPageBreak/>
        <w:t>LHŮTY A místo pro podání nabídek, otevírání nabídek, lhůty ZADÁVACÍHO ŘÍZENÍ</w:t>
      </w:r>
      <w:bookmarkEnd w:id="60"/>
      <w:bookmarkEnd w:id="61"/>
    </w:p>
    <w:p w14:paraId="6C54B5CE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62" w:name="_Toc461630311"/>
      <w:bookmarkStart w:id="63" w:name="_Toc471917762"/>
      <w:bookmarkStart w:id="64" w:name="_Toc475965396"/>
      <w:r w:rsidRPr="00F002A0">
        <w:rPr>
          <w:i w:val="0"/>
          <w:noProof/>
          <w:sz w:val="24"/>
          <w:szCs w:val="24"/>
          <w:u w:val="single"/>
        </w:rPr>
        <w:t>I. Způsob a místo podání nabídek</w:t>
      </w:r>
      <w:bookmarkEnd w:id="62"/>
      <w:bookmarkEnd w:id="63"/>
      <w:bookmarkEnd w:id="64"/>
    </w:p>
    <w:p w14:paraId="6C54B5CF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Nabídku lze podat kterýmkoliv z následujících způsobů:</w:t>
      </w:r>
    </w:p>
    <w:p w14:paraId="6C54B5D0" w14:textId="77777777" w:rsidR="006D4F93" w:rsidRDefault="006D4F93" w:rsidP="006D4F93">
      <w:pPr>
        <w:pStyle w:val="Textodstavce"/>
        <w:numPr>
          <w:ilvl w:val="0"/>
          <w:numId w:val="8"/>
        </w:numPr>
        <w:tabs>
          <w:tab w:val="clear" w:pos="851"/>
          <w:tab w:val="left" w:pos="0"/>
        </w:tabs>
        <w:ind w:left="357" w:right="23" w:hanging="357"/>
        <w:rPr>
          <w:rFonts w:ascii="Arial" w:hAnsi="Arial" w:cs="Arial"/>
          <w:sz w:val="20"/>
        </w:rPr>
      </w:pPr>
      <w:r w:rsidRPr="00F002A0">
        <w:rPr>
          <w:rFonts w:ascii="Arial" w:hAnsi="Arial" w:cs="Arial"/>
          <w:sz w:val="20"/>
        </w:rPr>
        <w:t xml:space="preserve">V případě osobního předání bude zadavateli předána řádně uzavřená obálka s listinnou nabídkou opatřená na přelepu razítkem a podpisem účastníka s označením: </w:t>
      </w:r>
    </w:p>
    <w:p w14:paraId="6C54B5D1" w14:textId="16DC74F6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b/>
          <w:sz w:val="20"/>
        </w:rPr>
      </w:pPr>
      <w:r w:rsidRPr="00B65C10">
        <w:rPr>
          <w:rFonts w:ascii="Arial" w:hAnsi="Arial" w:cs="Arial"/>
          <w:b/>
          <w:sz w:val="20"/>
        </w:rPr>
        <w:t>„VZ</w:t>
      </w:r>
      <w:r w:rsidR="00B65C10" w:rsidRPr="00B65C10">
        <w:rPr>
          <w:rFonts w:ascii="Arial" w:hAnsi="Arial" w:cs="Arial"/>
          <w:b/>
          <w:sz w:val="20"/>
        </w:rPr>
        <w:t>13/</w:t>
      </w:r>
      <w:r w:rsidRPr="00B65C10">
        <w:rPr>
          <w:rFonts w:ascii="Arial" w:hAnsi="Arial" w:cs="Arial"/>
          <w:b/>
          <w:sz w:val="20"/>
        </w:rPr>
        <w:t>201</w:t>
      </w:r>
      <w:r w:rsidR="005237F9" w:rsidRPr="00B65C10">
        <w:rPr>
          <w:rFonts w:ascii="Arial" w:hAnsi="Arial" w:cs="Arial"/>
          <w:b/>
          <w:sz w:val="20"/>
        </w:rPr>
        <w:t>7</w:t>
      </w:r>
      <w:r w:rsidRPr="00F002A0">
        <w:rPr>
          <w:rFonts w:ascii="Arial" w:hAnsi="Arial" w:cs="Arial"/>
          <w:b/>
          <w:sz w:val="20"/>
        </w:rPr>
        <w:t xml:space="preserve">  -  NEOTEVÍRAT –</w:t>
      </w:r>
      <w:r>
        <w:rPr>
          <w:rFonts w:ascii="Arial" w:hAnsi="Arial" w:cs="Arial"/>
          <w:b/>
          <w:sz w:val="20"/>
        </w:rPr>
        <w:t xml:space="preserve"> </w:t>
      </w:r>
      <w:r w:rsidRPr="00DA282D">
        <w:rPr>
          <w:rFonts w:ascii="Arial" w:hAnsi="Arial" w:cs="Arial"/>
          <w:b/>
          <w:sz w:val="20"/>
        </w:rPr>
        <w:t xml:space="preserve">Nákup </w:t>
      </w:r>
      <w:r w:rsidR="00D03DDB">
        <w:rPr>
          <w:rFonts w:ascii="Arial" w:hAnsi="Arial" w:cs="Arial"/>
          <w:b/>
          <w:sz w:val="20"/>
        </w:rPr>
        <w:t>kancelářského</w:t>
      </w:r>
      <w:r w:rsidRPr="00DA282D">
        <w:rPr>
          <w:rFonts w:ascii="Arial" w:hAnsi="Arial" w:cs="Arial"/>
          <w:b/>
          <w:sz w:val="20"/>
        </w:rPr>
        <w:t xml:space="preserve"> nábytku pro Český rozhlas</w:t>
      </w:r>
      <w:r>
        <w:rPr>
          <w:rFonts w:ascii="Arial" w:hAnsi="Arial" w:cs="Arial"/>
          <w:b/>
          <w:sz w:val="20"/>
        </w:rPr>
        <w:t>“.</w:t>
      </w:r>
    </w:p>
    <w:p w14:paraId="6C54B5D2" w14:textId="77777777" w:rsidR="006D4F93" w:rsidRPr="00F002A0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F002A0">
        <w:rPr>
          <w:rFonts w:ascii="Arial" w:hAnsi="Arial" w:cs="Arial"/>
          <w:sz w:val="20"/>
        </w:rPr>
        <w:t xml:space="preserve"> levém horním rohu obálky bude poštovní adresa účastníka. Obálka bude </w:t>
      </w:r>
      <w:r w:rsidRPr="00F002A0">
        <w:rPr>
          <w:rFonts w:ascii="Arial" w:hAnsi="Arial" w:cs="Arial"/>
          <w:b/>
          <w:sz w:val="20"/>
        </w:rPr>
        <w:t>předána</w:t>
      </w:r>
      <w:r w:rsidRPr="00F002A0">
        <w:rPr>
          <w:rFonts w:ascii="Arial" w:hAnsi="Arial" w:cs="Arial"/>
          <w:sz w:val="20"/>
        </w:rPr>
        <w:t xml:space="preserve"> </w:t>
      </w:r>
      <w:r w:rsidRPr="00F002A0">
        <w:rPr>
          <w:rFonts w:ascii="Arial" w:hAnsi="Arial" w:cs="Arial"/>
          <w:b/>
          <w:sz w:val="20"/>
        </w:rPr>
        <w:t xml:space="preserve">osobně nebo prostřednictvím doručovacích služeb </w:t>
      </w:r>
      <w:r>
        <w:rPr>
          <w:rFonts w:ascii="Arial" w:hAnsi="Arial" w:cs="Arial"/>
          <w:b/>
          <w:sz w:val="20"/>
        </w:rPr>
        <w:t xml:space="preserve">(např. kurýrní služba) </w:t>
      </w:r>
      <w:r w:rsidRPr="00F002A0">
        <w:rPr>
          <w:rFonts w:ascii="Arial" w:hAnsi="Arial" w:cs="Arial"/>
          <w:b/>
          <w:sz w:val="20"/>
        </w:rPr>
        <w:t>v </w:t>
      </w:r>
      <w:r>
        <w:rPr>
          <w:rFonts w:ascii="Arial" w:hAnsi="Arial" w:cs="Arial"/>
          <w:b/>
          <w:sz w:val="20"/>
        </w:rPr>
        <w:t>p</w:t>
      </w:r>
      <w:r w:rsidRPr="00F002A0">
        <w:rPr>
          <w:rFonts w:ascii="Arial" w:hAnsi="Arial" w:cs="Arial"/>
          <w:b/>
          <w:sz w:val="20"/>
        </w:rPr>
        <w:t>odatelně Českého rozhlasu, na adrese Římská 13, Praha 2</w:t>
      </w:r>
      <w:r>
        <w:rPr>
          <w:rFonts w:ascii="Arial" w:hAnsi="Arial" w:cs="Arial"/>
          <w:b/>
          <w:sz w:val="20"/>
        </w:rPr>
        <w:t>.</w:t>
      </w:r>
      <w:r w:rsidRPr="00F002A0">
        <w:rPr>
          <w:rFonts w:ascii="Arial" w:hAnsi="Arial" w:cs="Arial"/>
          <w:sz w:val="20"/>
        </w:rPr>
        <w:t xml:space="preserve"> </w:t>
      </w:r>
    </w:p>
    <w:p w14:paraId="6C54B5D3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Pracovní doba Podatelny Českého rozhlasu je následující:</w:t>
      </w:r>
    </w:p>
    <w:p w14:paraId="6C54B5D4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t>PO</w:t>
      </w:r>
      <w:r w:rsidRPr="00230F6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  <w:r w:rsidRPr="00230F61">
        <w:rPr>
          <w:rFonts w:ascii="Arial" w:hAnsi="Arial" w:cs="Arial"/>
          <w:b/>
          <w:sz w:val="20"/>
        </w:rPr>
        <w:t>7:00</w:t>
      </w:r>
      <w:proofErr w:type="gramEnd"/>
      <w:r w:rsidRPr="00230F61">
        <w:rPr>
          <w:rFonts w:ascii="Arial" w:hAnsi="Arial" w:cs="Arial"/>
          <w:b/>
          <w:sz w:val="20"/>
        </w:rPr>
        <w:t xml:space="preserve"> do 17:00 hod</w:t>
      </w:r>
    </w:p>
    <w:p w14:paraId="6C54B5D5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t>ÚT</w:t>
      </w:r>
      <w:r w:rsidRPr="00230F6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  <w:r w:rsidRPr="00230F61">
        <w:rPr>
          <w:rFonts w:ascii="Arial" w:hAnsi="Arial" w:cs="Arial"/>
          <w:b/>
          <w:sz w:val="20"/>
        </w:rPr>
        <w:t>7:00</w:t>
      </w:r>
      <w:proofErr w:type="gramEnd"/>
      <w:r w:rsidRPr="00230F61">
        <w:rPr>
          <w:rFonts w:ascii="Arial" w:hAnsi="Arial" w:cs="Arial"/>
          <w:b/>
          <w:sz w:val="20"/>
        </w:rPr>
        <w:t xml:space="preserve"> do 16:00 hod</w:t>
      </w:r>
    </w:p>
    <w:p w14:paraId="6C54B5D6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t xml:space="preserve">ST </w:t>
      </w:r>
      <w:r w:rsidRPr="00230F61">
        <w:rPr>
          <w:rFonts w:ascii="Arial" w:hAnsi="Arial" w:cs="Arial"/>
          <w:b/>
          <w:sz w:val="20"/>
        </w:rPr>
        <w:t xml:space="preserve"> 7:00</w:t>
      </w:r>
      <w:proofErr w:type="gramEnd"/>
      <w:r w:rsidRPr="00230F61">
        <w:rPr>
          <w:rFonts w:ascii="Arial" w:hAnsi="Arial" w:cs="Arial"/>
          <w:b/>
          <w:sz w:val="20"/>
        </w:rPr>
        <w:t xml:space="preserve"> do 17:00</w:t>
      </w:r>
      <w:r>
        <w:rPr>
          <w:rFonts w:ascii="Arial" w:hAnsi="Arial" w:cs="Arial"/>
          <w:b/>
          <w:sz w:val="20"/>
        </w:rPr>
        <w:t xml:space="preserve"> hod</w:t>
      </w:r>
    </w:p>
    <w:p w14:paraId="6C54B5D7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t xml:space="preserve">ČT </w:t>
      </w:r>
      <w:r w:rsidRPr="00230F61">
        <w:rPr>
          <w:rFonts w:ascii="Arial" w:hAnsi="Arial" w:cs="Arial"/>
          <w:b/>
          <w:sz w:val="20"/>
        </w:rPr>
        <w:t xml:space="preserve"> 7:00</w:t>
      </w:r>
      <w:proofErr w:type="gramEnd"/>
      <w:r w:rsidRPr="00230F61">
        <w:rPr>
          <w:rFonts w:ascii="Arial" w:hAnsi="Arial" w:cs="Arial"/>
          <w:b/>
          <w:sz w:val="20"/>
        </w:rPr>
        <w:t xml:space="preserve"> do 16:00 hod</w:t>
      </w:r>
    </w:p>
    <w:p w14:paraId="6C54B5D8" w14:textId="77777777" w:rsidR="006D4F93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b/>
          <w:sz w:val="20"/>
        </w:rPr>
      </w:pPr>
      <w:proofErr w:type="gramStart"/>
      <w:r>
        <w:rPr>
          <w:rFonts w:ascii="Arial" w:hAnsi="Arial" w:cs="Arial"/>
          <w:b/>
          <w:sz w:val="20"/>
        </w:rPr>
        <w:t>PÁ</w:t>
      </w:r>
      <w:r w:rsidRPr="00230F6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7:</w:t>
      </w:r>
      <w:r w:rsidRPr="00230F61">
        <w:rPr>
          <w:rFonts w:ascii="Arial" w:hAnsi="Arial" w:cs="Arial"/>
          <w:b/>
          <w:sz w:val="20"/>
        </w:rPr>
        <w:t>00</w:t>
      </w:r>
      <w:proofErr w:type="gramEnd"/>
      <w:r w:rsidRPr="00230F61">
        <w:rPr>
          <w:rFonts w:ascii="Arial" w:hAnsi="Arial" w:cs="Arial"/>
          <w:b/>
          <w:sz w:val="20"/>
        </w:rPr>
        <w:t xml:space="preserve"> do 15:00 hod</w:t>
      </w:r>
    </w:p>
    <w:p w14:paraId="6C54B5D9" w14:textId="77777777" w:rsidR="008D5DDA" w:rsidRDefault="008D5DDA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ind w:left="357" w:right="23"/>
        <w:rPr>
          <w:rFonts w:ascii="Arial" w:hAnsi="Arial" w:cs="Arial"/>
          <w:sz w:val="20"/>
        </w:rPr>
      </w:pPr>
    </w:p>
    <w:p w14:paraId="6C54B5DA" w14:textId="77777777" w:rsidR="006D4F93" w:rsidRPr="00F002A0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F002A0">
        <w:rPr>
          <w:rFonts w:ascii="Arial" w:hAnsi="Arial" w:cs="Arial"/>
          <w:sz w:val="20"/>
        </w:rPr>
        <w:t xml:space="preserve"> poslední den lhůty pro podání nabídek </w:t>
      </w:r>
      <w:r>
        <w:rPr>
          <w:rFonts w:ascii="Arial" w:hAnsi="Arial" w:cs="Arial"/>
          <w:sz w:val="20"/>
        </w:rPr>
        <w:t>je nut</w:t>
      </w:r>
      <w:r w:rsidR="008D5DDA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é předat nabídku </w:t>
      </w:r>
      <w:r w:rsidRPr="00F002A0">
        <w:rPr>
          <w:rFonts w:ascii="Arial" w:hAnsi="Arial" w:cs="Arial"/>
          <w:sz w:val="20"/>
        </w:rPr>
        <w:t xml:space="preserve">do </w:t>
      </w:r>
      <w:r w:rsidRPr="00DA282D">
        <w:rPr>
          <w:rFonts w:ascii="Arial" w:hAnsi="Arial" w:cs="Arial"/>
          <w:b/>
          <w:sz w:val="20"/>
        </w:rPr>
        <w:t>níže</w:t>
      </w:r>
      <w:r w:rsidRPr="00F002A0">
        <w:rPr>
          <w:rFonts w:ascii="Arial" w:hAnsi="Arial" w:cs="Arial"/>
          <w:sz w:val="20"/>
        </w:rPr>
        <w:t xml:space="preserve"> uvedené hodiny. </w:t>
      </w:r>
    </w:p>
    <w:p w14:paraId="6C54B5DB" w14:textId="77777777" w:rsidR="006D4F93" w:rsidRPr="00F002A0" w:rsidRDefault="006D4F93" w:rsidP="006D4F93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sz w:val="20"/>
        </w:rPr>
      </w:pPr>
      <w:r w:rsidRPr="00F002A0">
        <w:rPr>
          <w:rFonts w:ascii="Arial" w:hAnsi="Arial" w:cs="Arial"/>
          <w:sz w:val="20"/>
        </w:rPr>
        <w:t>Nabídku v listinné podobě</w:t>
      </w:r>
      <w:r>
        <w:rPr>
          <w:rFonts w:ascii="Arial" w:hAnsi="Arial" w:cs="Arial"/>
          <w:sz w:val="20"/>
        </w:rPr>
        <w:t xml:space="preserve"> </w:t>
      </w:r>
      <w:r w:rsidRPr="00F002A0">
        <w:rPr>
          <w:rFonts w:ascii="Arial" w:hAnsi="Arial" w:cs="Arial"/>
          <w:sz w:val="20"/>
        </w:rPr>
        <w:t xml:space="preserve">lze </w:t>
      </w:r>
      <w:r w:rsidRPr="00F002A0">
        <w:rPr>
          <w:rFonts w:ascii="Arial" w:hAnsi="Arial" w:cs="Arial"/>
          <w:b/>
          <w:sz w:val="20"/>
        </w:rPr>
        <w:t xml:space="preserve">doporučeně zaslat na adresu </w:t>
      </w:r>
      <w:r>
        <w:rPr>
          <w:rFonts w:ascii="Arial" w:hAnsi="Arial" w:cs="Arial"/>
          <w:b/>
          <w:sz w:val="20"/>
        </w:rPr>
        <w:t>z</w:t>
      </w:r>
      <w:r w:rsidRPr="00F002A0">
        <w:rPr>
          <w:rFonts w:ascii="Arial" w:hAnsi="Arial" w:cs="Arial"/>
          <w:b/>
          <w:sz w:val="20"/>
        </w:rPr>
        <w:t>adavatele</w:t>
      </w:r>
      <w:r w:rsidRPr="00F002A0">
        <w:rPr>
          <w:rFonts w:ascii="Arial" w:hAnsi="Arial" w:cs="Arial"/>
          <w:sz w:val="20"/>
        </w:rPr>
        <w:t xml:space="preserve"> tak, aby byla doručena do skončení lhůty pro podání nabídek. Adresa pro zaslání poštou:</w:t>
      </w:r>
    </w:p>
    <w:p w14:paraId="6C54B5DC" w14:textId="77777777" w:rsidR="006D4F93" w:rsidRPr="00F002A0" w:rsidRDefault="006D4F93" w:rsidP="006D4F93">
      <w:pPr>
        <w:spacing w:before="120" w:after="120"/>
        <w:ind w:left="567"/>
        <w:rPr>
          <w:rFonts w:ascii="Arial" w:hAnsi="Arial" w:cs="Arial"/>
          <w:b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>Český rozhlas</w:t>
      </w:r>
      <w:r w:rsidRPr="00F002A0">
        <w:rPr>
          <w:rFonts w:ascii="Arial" w:hAnsi="Arial" w:cs="Arial"/>
          <w:b/>
          <w:sz w:val="20"/>
          <w:szCs w:val="20"/>
        </w:rPr>
        <w:br/>
        <w:t>Oddělení veřejných zakázek</w:t>
      </w:r>
      <w:r w:rsidRPr="00F002A0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Římská 13</w:t>
      </w:r>
      <w:r w:rsidRPr="00F002A0">
        <w:rPr>
          <w:rFonts w:ascii="Arial" w:hAnsi="Arial" w:cs="Arial"/>
          <w:b/>
          <w:sz w:val="20"/>
          <w:szCs w:val="20"/>
        </w:rPr>
        <w:br/>
        <w:t>120 99 Praha 2</w:t>
      </w:r>
    </w:p>
    <w:p w14:paraId="6C54B5DD" w14:textId="77777777" w:rsidR="006D4F93" w:rsidRPr="00F002A0" w:rsidRDefault="006D4F93" w:rsidP="006D4F93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Zadavatel doporučuje dodavatelům, aby nabídky zřetelně označili i na poslední vnější obálce tak, aby bylo patrné, že jde o nabídku do zadávacího řízení.</w:t>
      </w:r>
    </w:p>
    <w:p w14:paraId="6C54B5DE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65" w:name="_Toc471917763"/>
      <w:bookmarkStart w:id="66" w:name="_Toc475965397"/>
      <w:r w:rsidRPr="00F002A0">
        <w:rPr>
          <w:i w:val="0"/>
          <w:noProof/>
          <w:sz w:val="24"/>
          <w:szCs w:val="24"/>
          <w:u w:val="single"/>
        </w:rPr>
        <w:t>II. Lhůty a termíny zadávacího řízení, otevírání nabídek v listinné podobě</w:t>
      </w:r>
      <w:bookmarkEnd w:id="65"/>
      <w:bookmarkEnd w:id="66"/>
    </w:p>
    <w:p w14:paraId="6C54B5DF" w14:textId="4252FFB5" w:rsidR="006D4F93" w:rsidRPr="002B333F" w:rsidRDefault="006D4F93" w:rsidP="006D4F93">
      <w:pPr>
        <w:spacing w:before="120" w:after="120"/>
        <w:rPr>
          <w:rFonts w:ascii="Arial" w:hAnsi="Arial" w:cs="Arial"/>
          <w:b/>
        </w:rPr>
      </w:pPr>
      <w:r w:rsidRPr="00F002A0">
        <w:rPr>
          <w:rFonts w:ascii="Arial" w:hAnsi="Arial" w:cs="Arial"/>
          <w:b/>
        </w:rPr>
        <w:t>Lh</w:t>
      </w:r>
      <w:bookmarkStart w:id="67" w:name="_GoBack"/>
      <w:bookmarkEnd w:id="67"/>
      <w:r w:rsidRPr="00F002A0">
        <w:rPr>
          <w:rFonts w:ascii="Arial" w:hAnsi="Arial" w:cs="Arial"/>
          <w:b/>
        </w:rPr>
        <w:t xml:space="preserve">ůta pro podání </w:t>
      </w:r>
      <w:r w:rsidRPr="002B333F">
        <w:rPr>
          <w:rFonts w:ascii="Arial" w:hAnsi="Arial" w:cs="Arial"/>
          <w:b/>
        </w:rPr>
        <w:t xml:space="preserve">nabídek: </w:t>
      </w:r>
      <w:r w:rsidR="002B333F" w:rsidRPr="002B333F">
        <w:rPr>
          <w:rFonts w:ascii="Arial" w:hAnsi="Arial" w:cs="Arial"/>
          <w:b/>
        </w:rPr>
        <w:t>31. 8.</w:t>
      </w:r>
      <w:r w:rsidR="002B333F" w:rsidRPr="002B333F">
        <w:rPr>
          <w:rFonts w:ascii="Arial" w:hAnsi="Arial" w:cs="Arial"/>
          <w:b/>
        </w:rPr>
        <w:t xml:space="preserve"> </w:t>
      </w:r>
      <w:r w:rsidRPr="002B333F">
        <w:rPr>
          <w:rFonts w:ascii="Arial" w:hAnsi="Arial" w:cs="Arial"/>
          <w:b/>
        </w:rPr>
        <w:t>201</w:t>
      </w:r>
      <w:r w:rsidR="00D03DDB" w:rsidRPr="002B333F">
        <w:rPr>
          <w:rFonts w:ascii="Arial" w:hAnsi="Arial" w:cs="Arial"/>
          <w:b/>
        </w:rPr>
        <w:t>7</w:t>
      </w:r>
      <w:r w:rsidRPr="002B333F">
        <w:rPr>
          <w:rFonts w:ascii="Arial" w:hAnsi="Arial" w:cs="Arial"/>
          <w:b/>
        </w:rPr>
        <w:t xml:space="preserve"> do 11:00 hodin.</w:t>
      </w:r>
    </w:p>
    <w:p w14:paraId="6C54B5E0" w14:textId="0323185A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  <w:highlight w:val="cyan"/>
        </w:rPr>
      </w:pPr>
      <w:r w:rsidRPr="002B333F">
        <w:rPr>
          <w:rFonts w:ascii="Arial" w:hAnsi="Arial" w:cs="Arial"/>
          <w:b/>
          <w:sz w:val="20"/>
          <w:szCs w:val="20"/>
        </w:rPr>
        <w:t>Otevírání nabídek</w:t>
      </w:r>
      <w:r w:rsidRPr="002B333F">
        <w:rPr>
          <w:rFonts w:ascii="Arial" w:hAnsi="Arial" w:cs="Arial"/>
          <w:sz w:val="20"/>
          <w:szCs w:val="20"/>
        </w:rPr>
        <w:t xml:space="preserve"> v listinné podobě proběhne dne</w:t>
      </w:r>
      <w:r w:rsidRPr="002B333F">
        <w:rPr>
          <w:rFonts w:ascii="Arial" w:hAnsi="Arial" w:cs="Arial"/>
          <w:b/>
          <w:sz w:val="20"/>
          <w:szCs w:val="20"/>
        </w:rPr>
        <w:t xml:space="preserve"> </w:t>
      </w:r>
      <w:r w:rsidR="002B333F" w:rsidRPr="002B333F">
        <w:rPr>
          <w:rFonts w:ascii="Arial" w:hAnsi="Arial" w:cs="Arial"/>
          <w:b/>
          <w:sz w:val="20"/>
          <w:szCs w:val="20"/>
        </w:rPr>
        <w:t>31. 8.</w:t>
      </w:r>
      <w:r w:rsidR="002B333F" w:rsidRPr="002B333F">
        <w:rPr>
          <w:rFonts w:ascii="Arial" w:hAnsi="Arial" w:cs="Arial"/>
          <w:sz w:val="20"/>
          <w:szCs w:val="20"/>
        </w:rPr>
        <w:t xml:space="preserve"> </w:t>
      </w:r>
      <w:r w:rsidRPr="002B333F">
        <w:rPr>
          <w:rFonts w:ascii="Arial" w:hAnsi="Arial" w:cs="Arial"/>
          <w:b/>
          <w:sz w:val="20"/>
          <w:szCs w:val="20"/>
        </w:rPr>
        <w:t>201</w:t>
      </w:r>
      <w:r w:rsidR="00D03DDB" w:rsidRPr="002B333F">
        <w:rPr>
          <w:rFonts w:ascii="Arial" w:hAnsi="Arial" w:cs="Arial"/>
          <w:b/>
          <w:sz w:val="20"/>
          <w:szCs w:val="20"/>
        </w:rPr>
        <w:t>7</w:t>
      </w:r>
      <w:r w:rsidRPr="002B333F">
        <w:rPr>
          <w:rFonts w:ascii="Arial" w:hAnsi="Arial" w:cs="Arial"/>
          <w:sz w:val="20"/>
          <w:szCs w:val="20"/>
        </w:rPr>
        <w:t xml:space="preserve"> </w:t>
      </w:r>
      <w:r w:rsidRPr="002B333F">
        <w:rPr>
          <w:rFonts w:ascii="Arial" w:hAnsi="Arial" w:cs="Arial"/>
          <w:b/>
          <w:sz w:val="20"/>
          <w:szCs w:val="20"/>
        </w:rPr>
        <w:t>od</w:t>
      </w:r>
      <w:r w:rsidRPr="002B333F">
        <w:rPr>
          <w:rFonts w:ascii="Arial" w:hAnsi="Arial" w:cs="Arial"/>
          <w:sz w:val="20"/>
          <w:szCs w:val="20"/>
        </w:rPr>
        <w:t xml:space="preserve"> </w:t>
      </w:r>
      <w:r w:rsidRPr="002B333F">
        <w:rPr>
          <w:rFonts w:ascii="Arial" w:hAnsi="Arial" w:cs="Arial"/>
          <w:b/>
          <w:sz w:val="20"/>
          <w:szCs w:val="20"/>
        </w:rPr>
        <w:t>11:10</w:t>
      </w:r>
      <w:r w:rsidRPr="00F002A0">
        <w:rPr>
          <w:rFonts w:ascii="Arial" w:hAnsi="Arial" w:cs="Arial"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sz w:val="20"/>
          <w:szCs w:val="20"/>
        </w:rPr>
        <w:t>hodin</w:t>
      </w:r>
      <w:r w:rsidRPr="00F002A0">
        <w:rPr>
          <w:rFonts w:ascii="Arial" w:hAnsi="Arial" w:cs="Arial"/>
          <w:sz w:val="20"/>
          <w:szCs w:val="20"/>
        </w:rPr>
        <w:t xml:space="preserve"> v budově </w:t>
      </w:r>
      <w:r w:rsidRPr="00F002A0">
        <w:rPr>
          <w:rFonts w:ascii="Arial" w:hAnsi="Arial" w:cs="Arial"/>
          <w:b/>
          <w:sz w:val="20"/>
          <w:szCs w:val="20"/>
        </w:rPr>
        <w:t>Českého rozhlasu, Římská 13, Praha 2</w:t>
      </w:r>
      <w:r w:rsidRPr="00F002A0">
        <w:rPr>
          <w:rFonts w:ascii="Arial" w:hAnsi="Arial" w:cs="Arial"/>
          <w:sz w:val="20"/>
          <w:szCs w:val="20"/>
        </w:rPr>
        <w:t xml:space="preserve">., účastníci se do uvedené doby zapíší do Prezenční listiny na Recepci budovy. </w:t>
      </w:r>
    </w:p>
    <w:p w14:paraId="6C54B5E1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Otevírání nabídek se může účastnit jeden zástupce účastníka zadávacího řízení, jehož nabídka byla podána ve lhůtě pro podání nabídek. Přítomné osoby </w:t>
      </w:r>
      <w:r w:rsidRPr="00F002A0">
        <w:rPr>
          <w:rFonts w:ascii="Arial" w:hAnsi="Arial" w:cs="Arial"/>
          <w:iCs/>
          <w:sz w:val="20"/>
          <w:szCs w:val="20"/>
        </w:rPr>
        <w:t xml:space="preserve">předloží dokladu o vztahu k </w:t>
      </w:r>
      <w:r w:rsidRPr="00F002A0">
        <w:rPr>
          <w:rFonts w:ascii="Arial" w:hAnsi="Arial" w:cs="Arial"/>
          <w:sz w:val="20"/>
          <w:szCs w:val="20"/>
        </w:rPr>
        <w:t>účastníkovi</w:t>
      </w:r>
      <w:r w:rsidRPr="00F002A0">
        <w:rPr>
          <w:rFonts w:ascii="Arial" w:hAnsi="Arial" w:cs="Arial"/>
          <w:iCs/>
          <w:sz w:val="20"/>
          <w:szCs w:val="20"/>
        </w:rPr>
        <w:t xml:space="preserve">, kterého má daná osoba při otevírání obálek zastupovat (např. plná moc k účasti při otevírání obálek za daného </w:t>
      </w:r>
      <w:r w:rsidRPr="00F002A0">
        <w:rPr>
          <w:rFonts w:ascii="Arial" w:hAnsi="Arial" w:cs="Arial"/>
          <w:sz w:val="20"/>
          <w:szCs w:val="20"/>
        </w:rPr>
        <w:t xml:space="preserve">účastníka </w:t>
      </w:r>
      <w:r w:rsidRPr="00F002A0">
        <w:rPr>
          <w:rFonts w:ascii="Arial" w:hAnsi="Arial" w:cs="Arial"/>
          <w:iCs/>
          <w:sz w:val="20"/>
          <w:szCs w:val="20"/>
        </w:rPr>
        <w:t>a v případě statutárního orgánu např. výpis z obchodního rejstříku)</w:t>
      </w:r>
    </w:p>
    <w:p w14:paraId="6C54B5E2" w14:textId="77777777" w:rsidR="006D4F93" w:rsidRPr="00F002A0" w:rsidRDefault="006D4F93" w:rsidP="006D4F93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Nabídky, které budou zadavatelem obdrženy po lhůtě pro podání nabídek, se nepovažuje za podanou a v průběhu zadávacího řízení k ní nebude zadavatel přihlížet.</w:t>
      </w:r>
    </w:p>
    <w:p w14:paraId="6C54B5E3" w14:textId="77777777" w:rsidR="006D4F93" w:rsidRPr="00F002A0" w:rsidRDefault="006D4F93" w:rsidP="006D4F93">
      <w:p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>U nabídek v listinné podobě je rozhodující datum a čas přijetí Podatelnou Českého rozhlasu.</w:t>
      </w:r>
    </w:p>
    <w:p w14:paraId="6C54B5E5" w14:textId="77777777" w:rsidR="006D4F93" w:rsidRPr="00F36AE2" w:rsidRDefault="006D4F93" w:rsidP="006D4F93">
      <w:pPr>
        <w:pStyle w:val="Styl1"/>
        <w:shd w:val="clear" w:color="auto" w:fill="DBE5F1"/>
        <w:spacing w:after="240"/>
        <w:ind w:left="357" w:hanging="357"/>
        <w:rPr>
          <w:caps/>
        </w:rPr>
      </w:pPr>
      <w:bookmarkStart w:id="68" w:name="_Toc461630313"/>
      <w:bookmarkStart w:id="69" w:name="_Toc471917764"/>
      <w:bookmarkStart w:id="70" w:name="_Toc475965398"/>
      <w:r w:rsidRPr="00F36AE2">
        <w:rPr>
          <w:caps/>
        </w:rPr>
        <w:t>vysvětlení zadávací dokumentace, prohlídka místa plnění</w:t>
      </w:r>
      <w:bookmarkEnd w:id="68"/>
      <w:bookmarkEnd w:id="69"/>
      <w:bookmarkEnd w:id="70"/>
      <w:r w:rsidRPr="00F36AE2">
        <w:rPr>
          <w:caps/>
        </w:rPr>
        <w:t xml:space="preserve"> </w:t>
      </w:r>
    </w:p>
    <w:p w14:paraId="6C54B5E6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71" w:name="_Toc461630314"/>
      <w:bookmarkStart w:id="72" w:name="_Toc471917765"/>
      <w:bookmarkStart w:id="73" w:name="_Toc475965399"/>
      <w:bookmarkStart w:id="74" w:name="_Toc461630316"/>
      <w:r w:rsidRPr="00F002A0">
        <w:rPr>
          <w:i w:val="0"/>
          <w:noProof/>
          <w:sz w:val="24"/>
          <w:szCs w:val="24"/>
          <w:u w:val="single"/>
        </w:rPr>
        <w:t>I. Vysvětlení zadávací dokumentace podle § 98 ZZVZ</w:t>
      </w:r>
      <w:bookmarkEnd w:id="71"/>
      <w:bookmarkEnd w:id="72"/>
      <w:bookmarkEnd w:id="73"/>
    </w:p>
    <w:p w14:paraId="6C54B5E7" w14:textId="5234013D" w:rsidR="006D4F93" w:rsidRDefault="006D4F93" w:rsidP="006D4F9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Dodavatel je oprávněn po zadavateli písemně požadovat vysvětlení zadávací dokumentace. </w:t>
      </w:r>
      <w:r w:rsidRPr="00F002A0">
        <w:rPr>
          <w:rFonts w:ascii="Arial" w:hAnsi="Arial" w:cs="Arial"/>
          <w:b/>
          <w:sz w:val="20"/>
          <w:szCs w:val="20"/>
        </w:rPr>
        <w:t>Písemná žádost</w:t>
      </w:r>
      <w:r w:rsidRPr="00F002A0">
        <w:rPr>
          <w:rFonts w:ascii="Arial" w:hAnsi="Arial" w:cs="Arial"/>
          <w:sz w:val="20"/>
          <w:szCs w:val="20"/>
        </w:rPr>
        <w:t xml:space="preserve"> musí být zadavateli doručena nejpozději </w:t>
      </w:r>
      <w:r w:rsidR="00DE3211">
        <w:rPr>
          <w:rFonts w:ascii="Arial" w:hAnsi="Arial" w:cs="Arial"/>
          <w:b/>
          <w:sz w:val="20"/>
          <w:szCs w:val="20"/>
        </w:rPr>
        <w:t>7</w:t>
      </w:r>
      <w:r w:rsidR="00DE3211" w:rsidRPr="00F002A0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bCs/>
          <w:sz w:val="20"/>
          <w:szCs w:val="20"/>
        </w:rPr>
        <w:t>pracovních dní</w:t>
      </w:r>
      <w:r w:rsidRPr="00F002A0">
        <w:rPr>
          <w:rFonts w:ascii="Arial" w:hAnsi="Arial" w:cs="Arial"/>
          <w:sz w:val="20"/>
          <w:szCs w:val="20"/>
        </w:rPr>
        <w:t xml:space="preserve"> před uplynutím lhůty pro podání nabídek; žádost lze doručit osobně na </w:t>
      </w:r>
      <w:r>
        <w:rPr>
          <w:rFonts w:ascii="Arial" w:hAnsi="Arial" w:cs="Arial"/>
          <w:sz w:val="20"/>
          <w:szCs w:val="20"/>
        </w:rPr>
        <w:t>p</w:t>
      </w:r>
      <w:r w:rsidRPr="00F002A0">
        <w:rPr>
          <w:rFonts w:ascii="Arial" w:hAnsi="Arial" w:cs="Arial"/>
          <w:sz w:val="20"/>
          <w:szCs w:val="20"/>
        </w:rPr>
        <w:t xml:space="preserve">odatelnu </w:t>
      </w:r>
      <w:proofErr w:type="spellStart"/>
      <w:r w:rsidRPr="00F002A0">
        <w:rPr>
          <w:rFonts w:ascii="Arial" w:hAnsi="Arial" w:cs="Arial"/>
          <w:sz w:val="20"/>
          <w:szCs w:val="20"/>
        </w:rPr>
        <w:t>CRo</w:t>
      </w:r>
      <w:proofErr w:type="spellEnd"/>
      <w:r w:rsidRPr="00F002A0">
        <w:rPr>
          <w:rFonts w:ascii="Arial" w:hAnsi="Arial" w:cs="Arial"/>
          <w:sz w:val="20"/>
          <w:szCs w:val="20"/>
        </w:rPr>
        <w:t xml:space="preserve">, prostřednictvím doručovacích služeb, doporučeně poštou </w:t>
      </w:r>
      <w:r>
        <w:rPr>
          <w:rFonts w:ascii="Arial" w:hAnsi="Arial" w:cs="Arial"/>
          <w:sz w:val="20"/>
          <w:szCs w:val="20"/>
        </w:rPr>
        <w:t>na adresu</w:t>
      </w:r>
      <w:r w:rsidRPr="00F002A0">
        <w:rPr>
          <w:rFonts w:ascii="Arial" w:hAnsi="Arial" w:cs="Arial"/>
          <w:sz w:val="20"/>
          <w:szCs w:val="20"/>
        </w:rPr>
        <w:t xml:space="preserve"> zadavatele na jméno kontaktní osoby nebo na základě platně doručené elektronické žádosti osoby, jejíž elektronický podpis byl úspěšně ověřen, nebo prostřednictvím datové schránky nebo prostřednictvím </w:t>
      </w:r>
      <w:r w:rsidRPr="00F002A0">
        <w:rPr>
          <w:rFonts w:ascii="Arial" w:hAnsi="Arial" w:cs="Arial"/>
          <w:bCs/>
          <w:sz w:val="20"/>
          <w:szCs w:val="20"/>
        </w:rPr>
        <w:t>elektronického nástroje EZAK.</w:t>
      </w:r>
    </w:p>
    <w:p w14:paraId="6C54B5F0" w14:textId="77777777" w:rsidR="006D4F93" w:rsidRPr="00F002A0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A83CC3D" w14:textId="77777777" w:rsidR="00DE3211" w:rsidRDefault="006D4F93" w:rsidP="00DE321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sz w:val="20"/>
          <w:szCs w:val="20"/>
        </w:rPr>
        <w:t xml:space="preserve">Zadavatel odešle vysvětlení zadávací dokumentace v  souladu s ustanovením § 98 odst. 4 ZZVZ nejpozději </w:t>
      </w:r>
      <w:r w:rsidRPr="00F002A0">
        <w:rPr>
          <w:rFonts w:ascii="Arial" w:hAnsi="Arial" w:cs="Arial"/>
          <w:bCs/>
          <w:sz w:val="20"/>
          <w:szCs w:val="20"/>
        </w:rPr>
        <w:t xml:space="preserve">do 3 pracovních dnů </w:t>
      </w:r>
      <w:r w:rsidRPr="00F002A0">
        <w:rPr>
          <w:rFonts w:ascii="Arial" w:hAnsi="Arial" w:cs="Arial"/>
          <w:sz w:val="20"/>
          <w:szCs w:val="20"/>
        </w:rPr>
        <w:t>ode dne doručení žádosti.</w:t>
      </w:r>
      <w:r w:rsidRPr="00F002A0">
        <w:rPr>
          <w:rFonts w:ascii="Arial" w:hAnsi="Arial" w:cs="Arial"/>
          <w:color w:val="E36C0A"/>
          <w:sz w:val="20"/>
          <w:szCs w:val="20"/>
        </w:rPr>
        <w:t xml:space="preserve"> </w:t>
      </w:r>
      <w:r w:rsidRPr="00F002A0">
        <w:rPr>
          <w:rFonts w:ascii="Arial" w:hAnsi="Arial" w:cs="Arial"/>
          <w:sz w:val="20"/>
          <w:szCs w:val="20"/>
        </w:rPr>
        <w:t>Zároveň zadavatel uveřejní vysvětlení zadávací dokumentace</w:t>
      </w:r>
      <w:r>
        <w:rPr>
          <w:rFonts w:ascii="Arial" w:hAnsi="Arial" w:cs="Arial"/>
          <w:sz w:val="20"/>
          <w:szCs w:val="20"/>
        </w:rPr>
        <w:t xml:space="preserve"> nejméně 4 pracovní dny před skončením lhůty pro podání nabídek v souladu s ustanovením § 54 odst. 5 ZZVZ</w:t>
      </w:r>
      <w:r w:rsidRPr="00F002A0">
        <w:rPr>
          <w:rFonts w:ascii="Arial" w:hAnsi="Arial" w:cs="Arial"/>
          <w:sz w:val="20"/>
          <w:szCs w:val="20"/>
        </w:rPr>
        <w:t>,</w:t>
      </w:r>
      <w:r w:rsidR="003C63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to </w:t>
      </w:r>
      <w:r w:rsidRPr="00F002A0">
        <w:rPr>
          <w:rFonts w:ascii="Arial" w:hAnsi="Arial" w:cs="Arial"/>
          <w:sz w:val="20"/>
          <w:szCs w:val="20"/>
        </w:rPr>
        <w:t xml:space="preserve">včetně přesného znění žádosti bez identifikace příslušného dodavatele, na profilu zadavatele </w:t>
      </w:r>
      <w:hyperlink r:id="rId14" w:history="1">
        <w:r w:rsidRPr="00F002A0">
          <w:rPr>
            <w:rStyle w:val="Hypertextovodkaz"/>
            <w:rFonts w:ascii="Arial" w:hAnsi="Arial" w:cs="Arial"/>
            <w:sz w:val="20"/>
            <w:szCs w:val="20"/>
          </w:rPr>
          <w:t>https://verejnezakazky.rozhlas.cz</w:t>
        </w:r>
      </w:hyperlink>
      <w:r w:rsidRPr="00F002A0">
        <w:rPr>
          <w:rFonts w:ascii="Arial" w:hAnsi="Arial" w:cs="Arial"/>
          <w:sz w:val="20"/>
          <w:szCs w:val="20"/>
        </w:rPr>
        <w:t>.</w:t>
      </w:r>
    </w:p>
    <w:p w14:paraId="7A6142E6" w14:textId="058549D4" w:rsidR="00DE3211" w:rsidRDefault="00DE3211" w:rsidP="00DE321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doporučuje dodavatelům, aby si důkladně prostudovali zadávací podmínky a jakékoliv nejasnosti, připomínky či dotazy, které jim v souvislosti se zadávacími podmínkami vyvstanou, si vyjasnili prostřednictvím žádosti o vysvětlení zadávací dokumentace ve lhůtě v souladu se ZZVZ.</w:t>
      </w:r>
    </w:p>
    <w:p w14:paraId="6C54B5F1" w14:textId="77777777" w:rsidR="006D4F93" w:rsidRPr="00F002A0" w:rsidRDefault="006D4F93" w:rsidP="006D4F93">
      <w:p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C54B5F2" w14:textId="77777777" w:rsidR="006D4F93" w:rsidRPr="00F002A0" w:rsidRDefault="006D4F93" w:rsidP="006D4F93">
      <w:pPr>
        <w:pStyle w:val="Nadpis2"/>
        <w:spacing w:after="120"/>
        <w:rPr>
          <w:i w:val="0"/>
          <w:noProof/>
          <w:sz w:val="24"/>
          <w:szCs w:val="24"/>
          <w:u w:val="single"/>
        </w:rPr>
      </w:pPr>
      <w:bookmarkStart w:id="75" w:name="_Toc461630315"/>
      <w:bookmarkStart w:id="76" w:name="_Toc471917766"/>
      <w:bookmarkStart w:id="77" w:name="_Toc475965400"/>
      <w:r w:rsidRPr="00F002A0">
        <w:rPr>
          <w:i w:val="0"/>
          <w:noProof/>
          <w:sz w:val="24"/>
          <w:szCs w:val="24"/>
          <w:u w:val="single"/>
        </w:rPr>
        <w:t>II. Prohlídka místa plnění podle § 97 ZZVZ</w:t>
      </w:r>
      <w:bookmarkEnd w:id="75"/>
      <w:bookmarkEnd w:id="76"/>
      <w:bookmarkEnd w:id="77"/>
    </w:p>
    <w:p w14:paraId="6C54B5F3" w14:textId="77777777" w:rsidR="006D4F93" w:rsidRPr="00AA2DFF" w:rsidRDefault="006D4F93" w:rsidP="006D4F9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2DFF">
        <w:rPr>
          <w:rFonts w:ascii="Arial" w:hAnsi="Arial" w:cs="Arial"/>
          <w:sz w:val="20"/>
          <w:szCs w:val="20"/>
        </w:rPr>
        <w:t>Prohlídka místa plnění není pro plnění veřejné zakázky či zpracování nabídky nezbytná, z tohoto důvodu není organizovaná.</w:t>
      </w:r>
    </w:p>
    <w:p w14:paraId="6C54B5F4" w14:textId="77777777" w:rsidR="006D4F93" w:rsidRPr="00F002A0" w:rsidRDefault="006D4F93" w:rsidP="006D4F93">
      <w:pPr>
        <w:pStyle w:val="Styl1"/>
        <w:shd w:val="clear" w:color="auto" w:fill="DBE5F1"/>
        <w:spacing w:after="240"/>
        <w:ind w:left="357" w:hanging="357"/>
        <w:rPr>
          <w:szCs w:val="28"/>
        </w:rPr>
      </w:pPr>
      <w:bookmarkStart w:id="78" w:name="_Toc471917767"/>
      <w:bookmarkStart w:id="79" w:name="_Toc475965401"/>
      <w:r w:rsidRPr="00F002A0">
        <w:t>PŘÍLOHY A DALŠÍ SOUČÁSTI ZADÁVACÍ DOKUMENTACE</w:t>
      </w:r>
      <w:bookmarkEnd w:id="74"/>
      <w:bookmarkEnd w:id="78"/>
      <w:bookmarkEnd w:id="79"/>
    </w:p>
    <w:p w14:paraId="6C54B5F5" w14:textId="77777777" w:rsidR="006D4F93" w:rsidRPr="00C12C3B" w:rsidRDefault="006D4F93" w:rsidP="006D4F93">
      <w:pPr>
        <w:rPr>
          <w:rFonts w:ascii="Arial" w:hAnsi="Arial" w:cs="Arial"/>
          <w:sz w:val="20"/>
          <w:szCs w:val="20"/>
        </w:rPr>
      </w:pPr>
      <w:r w:rsidRPr="00C12C3B">
        <w:rPr>
          <w:rFonts w:ascii="Arial" w:hAnsi="Arial" w:cs="Arial"/>
          <w:sz w:val="20"/>
          <w:szCs w:val="20"/>
        </w:rPr>
        <w:t>Příloha č. 1 – Krycí list nabídky</w:t>
      </w:r>
    </w:p>
    <w:p w14:paraId="6C54B5F6" w14:textId="77777777" w:rsidR="006D4F93" w:rsidRPr="00C12C3B" w:rsidRDefault="006D4F93" w:rsidP="006D4F93">
      <w:pPr>
        <w:rPr>
          <w:rFonts w:ascii="Arial" w:hAnsi="Arial" w:cs="Arial"/>
          <w:sz w:val="20"/>
          <w:szCs w:val="20"/>
        </w:rPr>
      </w:pPr>
      <w:r w:rsidRPr="00C12C3B">
        <w:rPr>
          <w:rFonts w:ascii="Arial" w:hAnsi="Arial" w:cs="Arial"/>
          <w:sz w:val="20"/>
          <w:szCs w:val="20"/>
        </w:rPr>
        <w:t>Příloha č. 2 – Závazný návrh rámcové dohody</w:t>
      </w:r>
    </w:p>
    <w:p w14:paraId="6C54B5F7" w14:textId="77777777" w:rsidR="006D4F93" w:rsidRPr="00C12C3B" w:rsidRDefault="006D4F93" w:rsidP="006D4F93">
      <w:pPr>
        <w:rPr>
          <w:rFonts w:ascii="Arial" w:hAnsi="Arial" w:cs="Arial"/>
          <w:sz w:val="20"/>
          <w:szCs w:val="20"/>
        </w:rPr>
      </w:pPr>
      <w:r w:rsidRPr="00C12C3B">
        <w:rPr>
          <w:rFonts w:ascii="Arial" w:hAnsi="Arial" w:cs="Arial"/>
          <w:sz w:val="20"/>
          <w:szCs w:val="20"/>
        </w:rPr>
        <w:t>Příloha č. 3 – Technická dokumentace zakázky</w:t>
      </w:r>
    </w:p>
    <w:p w14:paraId="6C54B5F8" w14:textId="77777777" w:rsidR="006D4F93" w:rsidRDefault="006D4F93" w:rsidP="006D4F93">
      <w:pPr>
        <w:rPr>
          <w:rFonts w:ascii="Arial" w:hAnsi="Arial" w:cs="Arial"/>
          <w:sz w:val="20"/>
          <w:szCs w:val="20"/>
        </w:rPr>
      </w:pPr>
      <w:r w:rsidRPr="00C12C3B">
        <w:rPr>
          <w:rFonts w:ascii="Arial" w:hAnsi="Arial" w:cs="Arial"/>
          <w:sz w:val="20"/>
          <w:szCs w:val="20"/>
        </w:rPr>
        <w:t>Příloha č. 4 – Tabulka pro výpočet nabídkové ceny</w:t>
      </w:r>
    </w:p>
    <w:p w14:paraId="6C54B5F9" w14:textId="77777777" w:rsidR="008D5DDA" w:rsidRPr="008D5DDA" w:rsidRDefault="008D5DDA" w:rsidP="008D5DDA">
      <w:pPr>
        <w:rPr>
          <w:rFonts w:ascii="Arial" w:hAnsi="Arial" w:cs="Arial"/>
          <w:color w:val="FF0000"/>
          <w:sz w:val="20"/>
          <w:szCs w:val="20"/>
        </w:rPr>
      </w:pPr>
      <w:r w:rsidRPr="0089478E">
        <w:rPr>
          <w:rFonts w:ascii="Arial" w:hAnsi="Arial" w:cs="Arial"/>
          <w:color w:val="000000" w:themeColor="text1"/>
          <w:sz w:val="20"/>
          <w:szCs w:val="20"/>
        </w:rPr>
        <w:t xml:space="preserve">Příloha č. 5 – Čestné prohlášení </w:t>
      </w:r>
    </w:p>
    <w:p w14:paraId="6C54B5FA" w14:textId="77777777" w:rsidR="006D4F93" w:rsidRPr="00F002A0" w:rsidRDefault="006D4F93" w:rsidP="006D4F93">
      <w:pPr>
        <w:rPr>
          <w:rFonts w:ascii="Arial" w:hAnsi="Arial" w:cs="Arial"/>
          <w:sz w:val="20"/>
          <w:szCs w:val="20"/>
        </w:rPr>
      </w:pPr>
    </w:p>
    <w:p w14:paraId="6C54B5FB" w14:textId="77777777" w:rsidR="006D4F93" w:rsidRPr="00F36AE2" w:rsidRDefault="006D4F93" w:rsidP="006D4F93">
      <w:pPr>
        <w:rPr>
          <w:rFonts w:ascii="Arial" w:hAnsi="Arial" w:cs="Arial"/>
          <w:sz w:val="20"/>
          <w:szCs w:val="20"/>
        </w:rPr>
      </w:pPr>
    </w:p>
    <w:p w14:paraId="6C54B5FC" w14:textId="77777777" w:rsidR="006D4F93" w:rsidRPr="00F36AE2" w:rsidRDefault="006D4F93" w:rsidP="006D4F93">
      <w:pPr>
        <w:rPr>
          <w:rFonts w:ascii="Arial" w:hAnsi="Arial" w:cs="Arial"/>
          <w:sz w:val="18"/>
          <w:szCs w:val="18"/>
        </w:rPr>
      </w:pPr>
    </w:p>
    <w:p w14:paraId="6C54B5FD" w14:textId="77777777" w:rsidR="006D4F93" w:rsidRPr="00F36AE2" w:rsidRDefault="006D4F93" w:rsidP="006D4F93">
      <w:pPr>
        <w:tabs>
          <w:tab w:val="left" w:pos="3795"/>
        </w:tabs>
        <w:rPr>
          <w:rFonts w:ascii="Arial" w:hAnsi="Arial" w:cs="Arial"/>
        </w:rPr>
        <w:sectPr w:rsidR="006D4F93" w:rsidRPr="00F36AE2" w:rsidSect="009E62A4">
          <w:pgSz w:w="11906" w:h="16838" w:code="9"/>
          <w:pgMar w:top="1304" w:right="1247" w:bottom="624" w:left="1361" w:header="709" w:footer="57" w:gutter="0"/>
          <w:cols w:space="708"/>
          <w:docGrid w:linePitch="360"/>
        </w:sectPr>
      </w:pPr>
    </w:p>
    <w:p w14:paraId="6C54B5FE" w14:textId="77777777" w:rsidR="006D4F93" w:rsidRDefault="006D4F93" w:rsidP="006D4F93">
      <w:pPr>
        <w:tabs>
          <w:tab w:val="left" w:pos="3795"/>
        </w:tabs>
        <w:rPr>
          <w:rFonts w:ascii="Arial" w:hAnsi="Arial" w:cs="Arial"/>
        </w:rPr>
      </w:pPr>
      <w:r w:rsidRPr="00F36AE2">
        <w:rPr>
          <w:rFonts w:ascii="Arial" w:hAnsi="Arial" w:cs="Arial"/>
        </w:rPr>
        <w:lastRenderedPageBreak/>
        <w:t>Příloha č. 1</w:t>
      </w:r>
    </w:p>
    <w:p w14:paraId="6C54B5FF" w14:textId="77777777" w:rsidR="003C634D" w:rsidRPr="00F36AE2" w:rsidRDefault="003C634D" w:rsidP="006D4F93">
      <w:pPr>
        <w:tabs>
          <w:tab w:val="left" w:pos="3795"/>
        </w:tabs>
        <w:rPr>
          <w:rFonts w:ascii="Arial" w:hAnsi="Arial" w:cs="Arial"/>
        </w:rPr>
      </w:pPr>
    </w:p>
    <w:p w14:paraId="6C54B600" w14:textId="77777777" w:rsidR="006D4F93" w:rsidRPr="00F36AE2" w:rsidRDefault="006D4F93" w:rsidP="006D4F93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36AE2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C54B601" w14:textId="227FD25E" w:rsidR="003C634D" w:rsidRDefault="006D4F93" w:rsidP="003C634D">
      <w:pPr>
        <w:jc w:val="center"/>
        <w:rPr>
          <w:rFonts w:ascii="Arial" w:hAnsi="Arial" w:cs="Arial"/>
          <w:b/>
        </w:rPr>
      </w:pPr>
      <w:r w:rsidRPr="00F36AE2">
        <w:rPr>
          <w:rFonts w:ascii="Arial" w:hAnsi="Arial" w:cs="Arial"/>
        </w:rPr>
        <w:t xml:space="preserve">na veřejnou zakázku </w:t>
      </w:r>
      <w:r w:rsidRPr="00B65C10">
        <w:rPr>
          <w:rFonts w:ascii="Arial" w:hAnsi="Arial" w:cs="Arial"/>
          <w:b/>
        </w:rPr>
        <w:t xml:space="preserve">č. j. </w:t>
      </w:r>
      <w:r w:rsidR="00B65C10" w:rsidRPr="00B65C10">
        <w:rPr>
          <w:rFonts w:ascii="Arial" w:hAnsi="Arial" w:cs="Arial"/>
          <w:b/>
        </w:rPr>
        <w:t>VZ13</w:t>
      </w:r>
      <w:r w:rsidRPr="00B65C10">
        <w:rPr>
          <w:rFonts w:ascii="Arial" w:hAnsi="Arial" w:cs="Arial"/>
          <w:b/>
        </w:rPr>
        <w:t>/2017</w:t>
      </w:r>
    </w:p>
    <w:p w14:paraId="6C54B602" w14:textId="77777777" w:rsidR="003C634D" w:rsidRDefault="003C634D" w:rsidP="003C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 názvem</w:t>
      </w:r>
    </w:p>
    <w:p w14:paraId="6C54B603" w14:textId="77777777" w:rsidR="006D4F93" w:rsidRPr="00F36AE2" w:rsidRDefault="003C634D" w:rsidP="006D4F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3C634D">
        <w:rPr>
          <w:rFonts w:ascii="Arial" w:hAnsi="Arial" w:cs="Arial"/>
          <w:b/>
        </w:rPr>
        <w:t>Nákup kancelářského nábytku pro Český rozhlas</w:t>
      </w:r>
      <w:r>
        <w:rPr>
          <w:rFonts w:ascii="Arial" w:hAnsi="Arial" w:cs="Arial"/>
          <w:b/>
        </w:rPr>
        <w:t>“</w:t>
      </w:r>
    </w:p>
    <w:p w14:paraId="6C54B604" w14:textId="77777777" w:rsidR="006D4F93" w:rsidRPr="00F36AE2" w:rsidRDefault="006D4F93" w:rsidP="006D4F93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D4F93" w:rsidRPr="00F36AE2" w14:paraId="6C54B606" w14:textId="77777777" w:rsidTr="009E62A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C54B605" w14:textId="77777777" w:rsidR="006D4F93" w:rsidRPr="00F36AE2" w:rsidRDefault="006D4F93" w:rsidP="009E62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AE2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D4F93" w:rsidRPr="00F36AE2" w14:paraId="6C54B60A" w14:textId="77777777" w:rsidTr="009E62A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07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C54B608" w14:textId="77777777" w:rsidR="006D4F93" w:rsidRPr="00F36AE2" w:rsidRDefault="006D4F93" w:rsidP="009E62A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09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0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0B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C54B60C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C54B60D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C54B60E" w14:textId="77777777" w:rsidR="006D4F93" w:rsidRPr="00F36AE2" w:rsidRDefault="006D4F93" w:rsidP="009E62A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0F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3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11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12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6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14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15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9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17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18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C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1A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1B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1F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1D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1E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22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20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21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24" w14:textId="77777777" w:rsidTr="009E62A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C54B623" w14:textId="77777777" w:rsidR="006D4F93" w:rsidRPr="00F36AE2" w:rsidRDefault="006D4F93" w:rsidP="009E62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AE2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6D4F93" w:rsidRPr="00F36AE2" w14:paraId="6C54B628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25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C54B626" w14:textId="77777777" w:rsidR="006D4F93" w:rsidRPr="00F36AE2" w:rsidRDefault="006D4F93" w:rsidP="009E62A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27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2E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29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C54B62A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C54B62B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C54B62C" w14:textId="77777777" w:rsidR="006D4F93" w:rsidRPr="00F36AE2" w:rsidRDefault="006D4F93" w:rsidP="009E62A4">
            <w:pPr>
              <w:rPr>
                <w:rFonts w:ascii="Arial" w:hAnsi="Arial" w:cs="Arial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2D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31" w14:textId="77777777" w:rsidTr="009E62A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2F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30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  <w:tr w:rsidR="006D4F93" w:rsidRPr="00F36AE2" w14:paraId="6C54B634" w14:textId="77777777" w:rsidTr="009E62A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4B632" w14:textId="77777777" w:rsidR="006D4F93" w:rsidRPr="00F36AE2" w:rsidRDefault="006D4F93" w:rsidP="009E62A4">
            <w:pPr>
              <w:rPr>
                <w:rFonts w:ascii="Arial" w:hAnsi="Arial" w:cs="Arial"/>
                <w:sz w:val="18"/>
                <w:szCs w:val="18"/>
              </w:rPr>
            </w:pPr>
            <w:r w:rsidRPr="00F36AE2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54B633" w14:textId="77777777" w:rsidR="006D4F93" w:rsidRPr="00F36AE2" w:rsidRDefault="006D4F93" w:rsidP="009E62A4">
            <w:pPr>
              <w:rPr>
                <w:rFonts w:ascii="Arial" w:hAnsi="Arial" w:cs="Arial"/>
              </w:rPr>
            </w:pPr>
          </w:p>
        </w:tc>
      </w:tr>
    </w:tbl>
    <w:p w14:paraId="6C54B635" w14:textId="77777777" w:rsidR="006D4F93" w:rsidRPr="00F36AE2" w:rsidRDefault="006D4F93" w:rsidP="006D4F93">
      <w:pPr>
        <w:rPr>
          <w:rFonts w:ascii="Arial" w:hAnsi="Arial" w:cs="Arial"/>
          <w:i/>
          <w:sz w:val="18"/>
          <w:szCs w:val="18"/>
        </w:rPr>
      </w:pPr>
    </w:p>
    <w:p w14:paraId="6C54B636" w14:textId="22B659D6" w:rsidR="006D4F93" w:rsidRPr="00F36AE2" w:rsidRDefault="006D4F93" w:rsidP="006D4F93">
      <w:pPr>
        <w:rPr>
          <w:rFonts w:ascii="Arial" w:hAnsi="Arial" w:cs="Arial"/>
          <w:i/>
          <w:sz w:val="18"/>
          <w:szCs w:val="18"/>
        </w:rPr>
      </w:pPr>
      <w:r w:rsidRPr="00F36AE2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F23094">
        <w:rPr>
          <w:rFonts w:ascii="Arial" w:hAnsi="Arial" w:cs="Arial"/>
          <w:i/>
          <w:sz w:val="18"/>
          <w:szCs w:val="18"/>
        </w:rPr>
        <w:t>účastník</w:t>
      </w:r>
      <w:r w:rsidRPr="00F36AE2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6C54B637" w14:textId="77777777" w:rsidR="006D4F93" w:rsidRDefault="006D4F93" w:rsidP="006D4F93">
      <w:pPr>
        <w:rPr>
          <w:rFonts w:ascii="Arial" w:hAnsi="Arial" w:cs="Arial"/>
        </w:rPr>
      </w:pPr>
    </w:p>
    <w:p w14:paraId="6C54B638" w14:textId="77777777" w:rsidR="003C634D" w:rsidRDefault="003C634D" w:rsidP="006D4F93">
      <w:pPr>
        <w:rPr>
          <w:rFonts w:ascii="Arial" w:hAnsi="Arial" w:cs="Arial"/>
        </w:rPr>
      </w:pPr>
    </w:p>
    <w:p w14:paraId="6C54B639" w14:textId="77777777" w:rsidR="003C634D" w:rsidRPr="00F36AE2" w:rsidRDefault="003C634D" w:rsidP="006D4F93">
      <w:pPr>
        <w:rPr>
          <w:rFonts w:ascii="Arial" w:hAnsi="Arial" w:cs="Arial"/>
        </w:rPr>
      </w:pPr>
    </w:p>
    <w:p w14:paraId="6C54B63A" w14:textId="77777777" w:rsidR="006D4F93" w:rsidRPr="00F36AE2" w:rsidRDefault="006D4F93" w:rsidP="006D4F93">
      <w:pPr>
        <w:jc w:val="both"/>
        <w:outlineLvl w:val="0"/>
        <w:rPr>
          <w:rFonts w:ascii="Arial" w:hAnsi="Arial" w:cs="Arial"/>
        </w:rPr>
      </w:pPr>
    </w:p>
    <w:p w14:paraId="6C54B63B" w14:textId="77777777" w:rsidR="006D4F93" w:rsidRPr="00F36AE2" w:rsidRDefault="006D4F93" w:rsidP="006D4F93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80" w:name="_Toc471917768"/>
      <w:r w:rsidRPr="00F36AE2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36AE2">
        <w:rPr>
          <w:rFonts w:ascii="Arial" w:hAnsi="Arial" w:cs="Arial"/>
          <w:sz w:val="22"/>
          <w:szCs w:val="22"/>
        </w:rPr>
        <w:t>….. dne</w:t>
      </w:r>
      <w:proofErr w:type="gramEnd"/>
      <w:r w:rsidRPr="00F36AE2">
        <w:rPr>
          <w:rFonts w:ascii="Arial" w:hAnsi="Arial" w:cs="Arial"/>
          <w:sz w:val="22"/>
          <w:szCs w:val="22"/>
        </w:rPr>
        <w:t xml:space="preserve"> ……………</w:t>
      </w:r>
      <w:bookmarkEnd w:id="80"/>
    </w:p>
    <w:p w14:paraId="6C54B63C" w14:textId="77777777" w:rsidR="006D4F93" w:rsidRDefault="006D4F93" w:rsidP="006D4F93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C54B63D" w14:textId="77777777" w:rsidR="003C634D" w:rsidRPr="00F36AE2" w:rsidRDefault="003C634D" w:rsidP="006D4F93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C54B63E" w14:textId="77777777" w:rsidR="006D4F93" w:rsidRPr="00F36AE2" w:rsidRDefault="006D4F93" w:rsidP="006D4F93">
      <w:pPr>
        <w:ind w:left="4956"/>
        <w:jc w:val="both"/>
        <w:rPr>
          <w:rFonts w:ascii="Arial" w:hAnsi="Arial" w:cs="Arial"/>
          <w:sz w:val="22"/>
          <w:szCs w:val="22"/>
        </w:rPr>
      </w:pPr>
      <w:r w:rsidRPr="00F36AE2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6C54B63F" w14:textId="77777777" w:rsidR="006D4F93" w:rsidRPr="00F36AE2" w:rsidRDefault="006D4F93" w:rsidP="006D4F93">
      <w:pPr>
        <w:ind w:left="4248"/>
        <w:jc w:val="center"/>
        <w:rPr>
          <w:rFonts w:ascii="Arial" w:hAnsi="Arial" w:cs="Arial"/>
          <w:sz w:val="22"/>
          <w:szCs w:val="22"/>
        </w:rPr>
      </w:pPr>
      <w:r w:rsidRPr="00F36AE2">
        <w:rPr>
          <w:rFonts w:ascii="Arial" w:hAnsi="Arial" w:cs="Arial"/>
          <w:sz w:val="22"/>
          <w:szCs w:val="22"/>
        </w:rPr>
        <w:t>jméno a podpis oprávněného</w:t>
      </w:r>
    </w:p>
    <w:p w14:paraId="6C54B640" w14:textId="77777777" w:rsidR="00D03530" w:rsidRPr="003C634D" w:rsidRDefault="006D4F93" w:rsidP="003C634D">
      <w:pPr>
        <w:ind w:left="4248"/>
        <w:jc w:val="center"/>
        <w:rPr>
          <w:rFonts w:ascii="Arial" w:hAnsi="Arial" w:cs="Arial"/>
          <w:sz w:val="22"/>
          <w:szCs w:val="22"/>
        </w:rPr>
      </w:pPr>
      <w:r w:rsidRPr="00F36AE2">
        <w:rPr>
          <w:rFonts w:ascii="Arial" w:hAnsi="Arial" w:cs="Arial"/>
          <w:sz w:val="22"/>
          <w:szCs w:val="22"/>
        </w:rPr>
        <w:t>zástupce účastníka</w:t>
      </w:r>
      <w:bookmarkEnd w:id="36"/>
      <w:r w:rsidRPr="002752D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sectPr w:rsidR="00D03530" w:rsidRPr="003C6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D977A" w14:textId="77777777" w:rsidR="0022388F" w:rsidRDefault="0022388F">
      <w:r>
        <w:separator/>
      </w:r>
    </w:p>
  </w:endnote>
  <w:endnote w:type="continuationSeparator" w:id="0">
    <w:p w14:paraId="453B4732" w14:textId="77777777" w:rsidR="0022388F" w:rsidRDefault="0022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B647" w14:textId="77777777" w:rsidR="003F1401" w:rsidRDefault="003F1401" w:rsidP="009E62A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54B64E" wp14:editId="6C54B64F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2FF52B" id="Přímá spojnice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6C54B648" w14:textId="77777777" w:rsidR="003F1401" w:rsidRPr="00893F31" w:rsidRDefault="003F1401" w:rsidP="009E62A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8A7DC2">
      <w:rPr>
        <w:rStyle w:val="slostrnky"/>
        <w:rFonts w:ascii="Arial" w:hAnsi="Arial" w:cs="Arial"/>
        <w:noProof/>
        <w:color w:val="808080"/>
        <w:sz w:val="20"/>
        <w:szCs w:val="20"/>
      </w:rPr>
      <w:t>13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6C54B649" w14:textId="77777777" w:rsidR="003F1401" w:rsidRDefault="003F14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2B613" w14:textId="77777777" w:rsidR="0022388F" w:rsidRDefault="0022388F">
      <w:r>
        <w:separator/>
      </w:r>
    </w:p>
  </w:footnote>
  <w:footnote w:type="continuationSeparator" w:id="0">
    <w:p w14:paraId="3E050721" w14:textId="77777777" w:rsidR="0022388F" w:rsidRDefault="00223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B645" w14:textId="77777777" w:rsidR="003F1401" w:rsidRDefault="0022388F">
    <w:pPr>
      <w:pStyle w:val="Zhlav"/>
    </w:pPr>
    <w:r>
      <w:rPr>
        <w:noProof/>
      </w:rPr>
      <w:pict w14:anchorId="6C54B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5168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B646" w14:textId="77777777" w:rsidR="003F1401" w:rsidRDefault="003F1401">
    <w:pPr>
      <w:pStyle w:val="Zhlav"/>
    </w:pPr>
    <w:r>
      <w:rPr>
        <w:noProof/>
      </w:rPr>
      <w:drawing>
        <wp:anchor distT="0" distB="0" distL="114300" distR="114300" simplePos="0" relativeHeight="251662336" behindDoc="0" locked="1" layoutInCell="1" allowOverlap="1" wp14:anchorId="6C54B64C" wp14:editId="6C54B64D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B64A" w14:textId="77777777" w:rsidR="003F1401" w:rsidRDefault="0022388F">
    <w:pPr>
      <w:pStyle w:val="Zhlav"/>
    </w:pPr>
    <w:r>
      <w:rPr>
        <w:noProof/>
      </w:rPr>
      <w:pict w14:anchorId="6C54B6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619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553D47"/>
    <w:multiLevelType w:val="hybridMultilevel"/>
    <w:tmpl w:val="A872AE02"/>
    <w:lvl w:ilvl="0" w:tplc="170CA39E">
      <w:start w:val="1"/>
      <w:numFmt w:val="lowerLetter"/>
      <w:lvlText w:val="%1)"/>
      <w:lvlJc w:val="left"/>
      <w:pPr>
        <w:ind w:left="284" w:firstLine="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F3B92"/>
    <w:multiLevelType w:val="hybridMultilevel"/>
    <w:tmpl w:val="66E24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E4326"/>
    <w:multiLevelType w:val="hybridMultilevel"/>
    <w:tmpl w:val="8A8A337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07C99"/>
    <w:multiLevelType w:val="hybridMultilevel"/>
    <w:tmpl w:val="A9B4F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D3C5B03"/>
    <w:multiLevelType w:val="hybridMultilevel"/>
    <w:tmpl w:val="E95E6746"/>
    <w:lvl w:ilvl="0" w:tplc="4E0C7E40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4E63B7"/>
    <w:multiLevelType w:val="hybridMultilevel"/>
    <w:tmpl w:val="D7624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92F89"/>
    <w:multiLevelType w:val="hybridMultilevel"/>
    <w:tmpl w:val="C4AEF7EA"/>
    <w:lvl w:ilvl="0" w:tplc="5636E5F6">
      <w:start w:val="1"/>
      <w:numFmt w:val="upperLetter"/>
      <w:pStyle w:val="Styl1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4E59"/>
    <w:multiLevelType w:val="hybridMultilevel"/>
    <w:tmpl w:val="35F453A6"/>
    <w:lvl w:ilvl="0" w:tplc="8A5443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91E0D77"/>
    <w:multiLevelType w:val="hybridMultilevel"/>
    <w:tmpl w:val="57BE8DA0"/>
    <w:lvl w:ilvl="0" w:tplc="9A94C18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sz w:val="18"/>
      </w:rPr>
    </w:lvl>
    <w:lvl w:ilvl="1" w:tplc="AAA05EF0">
      <w:start w:val="1"/>
      <w:numFmt w:val="lowerRoman"/>
      <w:lvlText w:val="%2."/>
      <w:lvlJc w:val="right"/>
      <w:pPr>
        <w:ind w:left="4897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0E603C"/>
    <w:multiLevelType w:val="hybridMultilevel"/>
    <w:tmpl w:val="5D62EE44"/>
    <w:lvl w:ilvl="0" w:tplc="C7F492FC">
      <w:start w:val="5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11"/>
  </w:num>
  <w:num w:numId="5">
    <w:abstractNumId w:val="17"/>
  </w:num>
  <w:num w:numId="6">
    <w:abstractNumId w:val="16"/>
  </w:num>
  <w:num w:numId="7">
    <w:abstractNumId w:val="1"/>
  </w:num>
  <w:num w:numId="8">
    <w:abstractNumId w:val="18"/>
  </w:num>
  <w:num w:numId="9">
    <w:abstractNumId w:val="12"/>
  </w:num>
  <w:num w:numId="10">
    <w:abstractNumId w:val="14"/>
  </w:num>
  <w:num w:numId="11">
    <w:abstractNumId w:val="2"/>
  </w:num>
  <w:num w:numId="12">
    <w:abstractNumId w:val="20"/>
  </w:num>
  <w:num w:numId="13">
    <w:abstractNumId w:val="10"/>
  </w:num>
  <w:num w:numId="14">
    <w:abstractNumId w:val="8"/>
  </w:num>
  <w:num w:numId="15">
    <w:abstractNumId w:val="5"/>
  </w:num>
  <w:num w:numId="16">
    <w:abstractNumId w:val="7"/>
  </w:num>
  <w:num w:numId="17">
    <w:abstractNumId w:val="13"/>
  </w:num>
  <w:num w:numId="18">
    <w:abstractNumId w:val="3"/>
  </w:num>
  <w:num w:numId="19">
    <w:abstractNumId w:val="9"/>
  </w:num>
  <w:num w:numId="20">
    <w:abstractNumId w:val="11"/>
  </w:num>
  <w:num w:numId="21">
    <w:abstractNumId w:val="15"/>
  </w:num>
  <w:num w:numId="2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93"/>
    <w:rsid w:val="00040B6B"/>
    <w:rsid w:val="000468BC"/>
    <w:rsid w:val="000510AB"/>
    <w:rsid w:val="00066759"/>
    <w:rsid w:val="00093AEC"/>
    <w:rsid w:val="000C04AA"/>
    <w:rsid w:val="000C547E"/>
    <w:rsid w:val="000C6E06"/>
    <w:rsid w:val="000E2453"/>
    <w:rsid w:val="000F4E7F"/>
    <w:rsid w:val="00107539"/>
    <w:rsid w:val="00115F18"/>
    <w:rsid w:val="00120474"/>
    <w:rsid w:val="001D7F1B"/>
    <w:rsid w:val="00217402"/>
    <w:rsid w:val="0022388F"/>
    <w:rsid w:val="00234C89"/>
    <w:rsid w:val="00241D9E"/>
    <w:rsid w:val="00251AE6"/>
    <w:rsid w:val="00293DCF"/>
    <w:rsid w:val="002B333F"/>
    <w:rsid w:val="002F6174"/>
    <w:rsid w:val="00324F0E"/>
    <w:rsid w:val="0037057F"/>
    <w:rsid w:val="003A0B4F"/>
    <w:rsid w:val="003C59AA"/>
    <w:rsid w:val="003C634D"/>
    <w:rsid w:val="003F1401"/>
    <w:rsid w:val="00414646"/>
    <w:rsid w:val="004278E1"/>
    <w:rsid w:val="00453843"/>
    <w:rsid w:val="0048147C"/>
    <w:rsid w:val="00495269"/>
    <w:rsid w:val="00497007"/>
    <w:rsid w:val="004D7185"/>
    <w:rsid w:val="004F5BC6"/>
    <w:rsid w:val="005237F9"/>
    <w:rsid w:val="005435AD"/>
    <w:rsid w:val="00557B51"/>
    <w:rsid w:val="005704DC"/>
    <w:rsid w:val="00571F42"/>
    <w:rsid w:val="00586BD7"/>
    <w:rsid w:val="005F4426"/>
    <w:rsid w:val="006539F1"/>
    <w:rsid w:val="0067518F"/>
    <w:rsid w:val="00683EB1"/>
    <w:rsid w:val="006B5157"/>
    <w:rsid w:val="006D4F93"/>
    <w:rsid w:val="00773C24"/>
    <w:rsid w:val="007A2ABD"/>
    <w:rsid w:val="007F74A5"/>
    <w:rsid w:val="00812505"/>
    <w:rsid w:val="008635A0"/>
    <w:rsid w:val="0089478E"/>
    <w:rsid w:val="008A7DC2"/>
    <w:rsid w:val="008D5DDA"/>
    <w:rsid w:val="008E51D1"/>
    <w:rsid w:val="00960498"/>
    <w:rsid w:val="00965F32"/>
    <w:rsid w:val="00966958"/>
    <w:rsid w:val="00992693"/>
    <w:rsid w:val="009B505A"/>
    <w:rsid w:val="009C04D4"/>
    <w:rsid w:val="009E62A4"/>
    <w:rsid w:val="009F5BE9"/>
    <w:rsid w:val="00A70E4F"/>
    <w:rsid w:val="00AA6834"/>
    <w:rsid w:val="00B0181E"/>
    <w:rsid w:val="00B02DB1"/>
    <w:rsid w:val="00B43096"/>
    <w:rsid w:val="00B46E94"/>
    <w:rsid w:val="00B5498C"/>
    <w:rsid w:val="00B6289A"/>
    <w:rsid w:val="00B65C10"/>
    <w:rsid w:val="00B67758"/>
    <w:rsid w:val="00B73AE7"/>
    <w:rsid w:val="00BE0279"/>
    <w:rsid w:val="00BE42AE"/>
    <w:rsid w:val="00C01BB5"/>
    <w:rsid w:val="00C610A8"/>
    <w:rsid w:val="00CB25CA"/>
    <w:rsid w:val="00CC2EFE"/>
    <w:rsid w:val="00CD5307"/>
    <w:rsid w:val="00CE2C69"/>
    <w:rsid w:val="00D03530"/>
    <w:rsid w:val="00D03DDB"/>
    <w:rsid w:val="00D15307"/>
    <w:rsid w:val="00D20D9B"/>
    <w:rsid w:val="00D50AD1"/>
    <w:rsid w:val="00D8349E"/>
    <w:rsid w:val="00DB3700"/>
    <w:rsid w:val="00DB5CCB"/>
    <w:rsid w:val="00DE3211"/>
    <w:rsid w:val="00DE6AC5"/>
    <w:rsid w:val="00E13324"/>
    <w:rsid w:val="00E261C7"/>
    <w:rsid w:val="00E26DA1"/>
    <w:rsid w:val="00E31223"/>
    <w:rsid w:val="00EA678B"/>
    <w:rsid w:val="00EA737D"/>
    <w:rsid w:val="00EC4EA6"/>
    <w:rsid w:val="00EF39B2"/>
    <w:rsid w:val="00F114B9"/>
    <w:rsid w:val="00F23094"/>
    <w:rsid w:val="00F342E2"/>
    <w:rsid w:val="00F366AD"/>
    <w:rsid w:val="00F45D72"/>
    <w:rsid w:val="00FB6630"/>
    <w:rsid w:val="00FD1C34"/>
    <w:rsid w:val="00FD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C54B495"/>
  <w15:docId w15:val="{AAA62D27-7E8D-4E55-B197-2EFDCBE3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D4F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D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D4F9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D4F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F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4F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4F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6D4F9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6D4F93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6D4F93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basedOn w:val="Standardnpsmoodstavce"/>
    <w:link w:val="Nzev"/>
    <w:rsid w:val="006D4F93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6D4F93"/>
  </w:style>
  <w:style w:type="paragraph" w:styleId="Obsah1">
    <w:name w:val="toc 1"/>
    <w:basedOn w:val="Normln"/>
    <w:next w:val="Normln"/>
    <w:autoRedefine/>
    <w:uiPriority w:val="39"/>
    <w:qFormat/>
    <w:rsid w:val="006D4F93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uiPriority w:val="99"/>
    <w:rsid w:val="006D4F93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qFormat/>
    <w:rsid w:val="006D4F93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paragraph" w:styleId="Zkladntextodsazen">
    <w:name w:val="Body Text Indent"/>
    <w:basedOn w:val="Normln"/>
    <w:link w:val="ZkladntextodsazenChar"/>
    <w:rsid w:val="006D4F9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D4F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D4F9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F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6D4F93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6D4F93"/>
    <w:pPr>
      <w:keepLines w:val="0"/>
      <w:numPr>
        <w:numId w:val="4"/>
      </w:numPr>
      <w:shd w:val="clear" w:color="auto" w:fill="99CCFF"/>
      <w:spacing w:before="360" w:after="180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extodstavce">
    <w:name w:val="Text odstavce"/>
    <w:basedOn w:val="Normln"/>
    <w:rsid w:val="006D4F93"/>
    <w:pPr>
      <w:numPr>
        <w:numId w:val="7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D4F93"/>
    <w:pPr>
      <w:ind w:left="720"/>
      <w:contextualSpacing/>
    </w:pPr>
  </w:style>
  <w:style w:type="character" w:customStyle="1" w:styleId="cpvselected">
    <w:name w:val="cpvselected"/>
    <w:rsid w:val="006D4F93"/>
  </w:style>
  <w:style w:type="character" w:customStyle="1" w:styleId="Nadpis1Char">
    <w:name w:val="Nadpis 1 Char"/>
    <w:basedOn w:val="Standardnpsmoodstavce"/>
    <w:link w:val="Nadpis1"/>
    <w:uiPriority w:val="9"/>
    <w:rsid w:val="006D4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69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958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926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26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26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26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26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erejnezakazky.rozhla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7C006-BA3B-4849-AC3A-0EA191E5C08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D0BF63A-DE16-4C13-80FC-CAFA4B6C5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66843-C735-4D0E-8EB8-5CB1026B5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4778</Words>
  <Characters>28192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Surovcová Klára</cp:lastModifiedBy>
  <cp:revision>41</cp:revision>
  <cp:lastPrinted>2017-08-15T08:15:00Z</cp:lastPrinted>
  <dcterms:created xsi:type="dcterms:W3CDTF">2017-07-26T14:13:00Z</dcterms:created>
  <dcterms:modified xsi:type="dcterms:W3CDTF">2017-08-15T08:28:00Z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